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FBD4A" w14:textId="77777777" w:rsidR="00954EB0" w:rsidRPr="00CE1378" w:rsidRDefault="00CE1378" w:rsidP="00CE1378">
      <w:pPr>
        <w:jc w:val="center"/>
        <w:rPr>
          <w:b/>
          <w:sz w:val="96"/>
          <w:szCs w:val="96"/>
        </w:rPr>
      </w:pPr>
      <w:bookmarkStart w:id="0" w:name="_Toc134419297"/>
      <w:bookmarkStart w:id="1" w:name="_Toc134419385"/>
      <w:bookmarkStart w:id="2" w:name="_Toc134420361"/>
      <w:bookmarkStart w:id="3" w:name="_Toc134420448"/>
      <w:bookmarkStart w:id="4" w:name="_Toc134852753"/>
      <w:bookmarkStart w:id="5" w:name="_Toc134852848"/>
      <w:bookmarkStart w:id="6" w:name="_Toc135033653"/>
      <w:bookmarkStart w:id="7" w:name="_Toc135033775"/>
      <w:bookmarkStart w:id="8" w:name="_Toc135127490"/>
      <w:bookmarkStart w:id="9" w:name="_Toc271811914"/>
      <w:bookmarkStart w:id="10" w:name="_Toc271811952"/>
      <w:bookmarkStart w:id="11" w:name="_Toc319416424"/>
      <w:bookmarkStart w:id="12" w:name="_Toc320085685"/>
      <w:bookmarkStart w:id="13" w:name="_Toc320085770"/>
      <w:r>
        <w:rPr>
          <w:sz w:val="96"/>
          <w:szCs w:val="96"/>
        </w:rPr>
        <w:t>FINANCE &amp;</w:t>
      </w:r>
      <w:r w:rsidR="00954EB0" w:rsidRPr="00CE1378">
        <w:rPr>
          <w:sz w:val="96"/>
          <w:szCs w:val="96"/>
        </w:rPr>
        <w:t xml:space="preserve"> PROPERTY</w:t>
      </w:r>
    </w:p>
    <w:p w14:paraId="1C1DACE8" w14:textId="77777777" w:rsidR="00954EB0" w:rsidRDefault="00CE1378" w:rsidP="00CE1378">
      <w:pPr>
        <w:jc w:val="center"/>
        <w:rPr>
          <w:sz w:val="96"/>
          <w:szCs w:val="96"/>
          <w:lang w:val="en-AU"/>
        </w:rPr>
      </w:pPr>
      <w:r>
        <w:rPr>
          <w:sz w:val="96"/>
          <w:szCs w:val="96"/>
          <w:lang w:val="en-AU"/>
        </w:rPr>
        <w:t>POLICIES</w:t>
      </w:r>
      <w:r w:rsidR="00954EB0" w:rsidRPr="00CE1378">
        <w:rPr>
          <w:sz w:val="96"/>
          <w:szCs w:val="96"/>
          <w:lang w:val="en-AU"/>
        </w:rPr>
        <w:t xml:space="preserve"> AND PROCEDURES</w:t>
      </w:r>
    </w:p>
    <w:p w14:paraId="397EFEC6" w14:textId="77777777" w:rsidR="00AA0B35" w:rsidRPr="00446670" w:rsidRDefault="00AA0B35" w:rsidP="00CE1378">
      <w:pPr>
        <w:jc w:val="center"/>
        <w:rPr>
          <w:sz w:val="20"/>
          <w:szCs w:val="20"/>
          <w:lang w:val="en-AU"/>
        </w:rPr>
      </w:pPr>
    </w:p>
    <w:sdt>
      <w:sdtPr>
        <w:rPr>
          <w:rFonts w:asciiTheme="minorHAnsi" w:eastAsiaTheme="minorHAnsi" w:hAnsiTheme="minorHAnsi" w:cstheme="minorBidi"/>
          <w:b w:val="0"/>
          <w:bCs w:val="0"/>
          <w:color w:val="auto"/>
          <w:sz w:val="22"/>
          <w:szCs w:val="22"/>
          <w:lang w:val="en-NZ" w:eastAsia="en-US"/>
        </w:rPr>
        <w:id w:val="-45137968"/>
        <w:docPartObj>
          <w:docPartGallery w:val="Table of Contents"/>
          <w:docPartUnique/>
        </w:docPartObj>
      </w:sdtPr>
      <w:sdtEndPr>
        <w:rPr>
          <w:noProof/>
        </w:rPr>
      </w:sdtEndPr>
      <w:sdtContent>
        <w:p w14:paraId="5800B823" w14:textId="77777777" w:rsidR="00954EB0" w:rsidRDefault="00954EB0" w:rsidP="00EE6353">
          <w:pPr>
            <w:pStyle w:val="TOCHeading"/>
            <w:tabs>
              <w:tab w:val="left" w:pos="2235"/>
            </w:tabs>
          </w:pPr>
          <w:r>
            <w:t>Contents</w:t>
          </w:r>
          <w:r w:rsidR="00EE6353">
            <w:tab/>
          </w:r>
        </w:p>
        <w:p w14:paraId="2EA4F81F" w14:textId="77777777" w:rsidR="00D567A0" w:rsidRDefault="00954EB0">
          <w:pPr>
            <w:pStyle w:val="TOC1"/>
            <w:tabs>
              <w:tab w:val="right" w:leader="dot" w:pos="9736"/>
            </w:tabs>
            <w:rPr>
              <w:rFonts w:asciiTheme="minorHAnsi" w:eastAsiaTheme="minorEastAsia" w:hAnsiTheme="minorHAnsi" w:cstheme="minorBidi"/>
              <w:b w:val="0"/>
              <w:bCs w:val="0"/>
              <w:caps w:val="0"/>
              <w:noProof/>
              <w:sz w:val="22"/>
              <w:szCs w:val="22"/>
              <w:lang w:val="en-NZ" w:eastAsia="en-NZ"/>
            </w:rPr>
          </w:pPr>
          <w:r>
            <w:fldChar w:fldCharType="begin"/>
          </w:r>
          <w:r>
            <w:instrText xml:space="preserve"> TOC \o "1-3" \h \z \u </w:instrText>
          </w:r>
          <w:r>
            <w:fldChar w:fldCharType="separate"/>
          </w:r>
          <w:hyperlink w:anchor="_Toc508970682" w:history="1">
            <w:r w:rsidR="00D567A0" w:rsidRPr="004A2C75">
              <w:rPr>
                <w:rStyle w:val="Hyperlink"/>
                <w:noProof/>
              </w:rPr>
              <w:t>Budgets and Budget Preparation Policy</w:t>
            </w:r>
            <w:r w:rsidR="00D567A0">
              <w:rPr>
                <w:noProof/>
                <w:webHidden/>
              </w:rPr>
              <w:tab/>
            </w:r>
            <w:r w:rsidR="00D567A0">
              <w:rPr>
                <w:noProof/>
                <w:webHidden/>
              </w:rPr>
              <w:fldChar w:fldCharType="begin"/>
            </w:r>
            <w:r w:rsidR="00D567A0">
              <w:rPr>
                <w:noProof/>
                <w:webHidden/>
              </w:rPr>
              <w:instrText xml:space="preserve"> PAGEREF _Toc508970682 \h </w:instrText>
            </w:r>
            <w:r w:rsidR="00D567A0">
              <w:rPr>
                <w:noProof/>
                <w:webHidden/>
              </w:rPr>
            </w:r>
            <w:r w:rsidR="00D567A0">
              <w:rPr>
                <w:noProof/>
                <w:webHidden/>
              </w:rPr>
              <w:fldChar w:fldCharType="separate"/>
            </w:r>
            <w:r w:rsidR="00D567A0">
              <w:rPr>
                <w:noProof/>
                <w:webHidden/>
              </w:rPr>
              <w:t>2</w:t>
            </w:r>
            <w:r w:rsidR="00D567A0">
              <w:rPr>
                <w:noProof/>
                <w:webHidden/>
              </w:rPr>
              <w:fldChar w:fldCharType="end"/>
            </w:r>
          </w:hyperlink>
        </w:p>
        <w:p w14:paraId="09CF9C33" w14:textId="77777777" w:rsidR="00D567A0" w:rsidRDefault="00F77B7A">
          <w:pPr>
            <w:pStyle w:val="TOC1"/>
            <w:tabs>
              <w:tab w:val="right" w:leader="dot" w:pos="9736"/>
            </w:tabs>
            <w:rPr>
              <w:rFonts w:asciiTheme="minorHAnsi" w:eastAsiaTheme="minorEastAsia" w:hAnsiTheme="minorHAnsi" w:cstheme="minorBidi"/>
              <w:b w:val="0"/>
              <w:bCs w:val="0"/>
              <w:caps w:val="0"/>
              <w:noProof/>
              <w:sz w:val="22"/>
              <w:szCs w:val="22"/>
              <w:lang w:val="en-NZ" w:eastAsia="en-NZ"/>
            </w:rPr>
          </w:pPr>
          <w:hyperlink w:anchor="_Toc508970683" w:history="1">
            <w:r w:rsidR="00D567A0" w:rsidRPr="004A2C75">
              <w:rPr>
                <w:rStyle w:val="Hyperlink"/>
                <w:noProof/>
              </w:rPr>
              <w:t>Credit Card Policy</w:t>
            </w:r>
            <w:r w:rsidR="00D567A0">
              <w:rPr>
                <w:noProof/>
                <w:webHidden/>
              </w:rPr>
              <w:tab/>
            </w:r>
            <w:r w:rsidR="00D567A0">
              <w:rPr>
                <w:noProof/>
                <w:webHidden/>
              </w:rPr>
              <w:fldChar w:fldCharType="begin"/>
            </w:r>
            <w:r w:rsidR="00D567A0">
              <w:rPr>
                <w:noProof/>
                <w:webHidden/>
              </w:rPr>
              <w:instrText xml:space="preserve"> PAGEREF _Toc508970683 \h </w:instrText>
            </w:r>
            <w:r w:rsidR="00D567A0">
              <w:rPr>
                <w:noProof/>
                <w:webHidden/>
              </w:rPr>
            </w:r>
            <w:r w:rsidR="00D567A0">
              <w:rPr>
                <w:noProof/>
                <w:webHidden/>
              </w:rPr>
              <w:fldChar w:fldCharType="separate"/>
            </w:r>
            <w:r w:rsidR="00D567A0">
              <w:rPr>
                <w:noProof/>
                <w:webHidden/>
              </w:rPr>
              <w:t>3</w:t>
            </w:r>
            <w:r w:rsidR="00D567A0">
              <w:rPr>
                <w:noProof/>
                <w:webHidden/>
              </w:rPr>
              <w:fldChar w:fldCharType="end"/>
            </w:r>
          </w:hyperlink>
        </w:p>
        <w:p w14:paraId="7CA80952" w14:textId="77777777" w:rsidR="00D567A0" w:rsidRDefault="00F77B7A">
          <w:pPr>
            <w:pStyle w:val="TOC2"/>
            <w:tabs>
              <w:tab w:val="right" w:leader="dot" w:pos="9736"/>
            </w:tabs>
            <w:rPr>
              <w:rFonts w:eastAsiaTheme="minorEastAsia"/>
              <w:noProof/>
              <w:lang w:eastAsia="en-NZ"/>
            </w:rPr>
          </w:pPr>
          <w:hyperlink w:anchor="_Toc508970684" w:history="1">
            <w:r w:rsidR="00D567A0" w:rsidRPr="004A2C75">
              <w:rPr>
                <w:rStyle w:val="Hyperlink"/>
                <w:rFonts w:ascii="Times New Roman" w:hAnsi="Times New Roman" w:cs="Times New Roman"/>
                <w:noProof/>
              </w:rPr>
              <w:t>Terms and Conditions of Credit Card Use</w:t>
            </w:r>
            <w:r w:rsidR="00D567A0">
              <w:rPr>
                <w:noProof/>
                <w:webHidden/>
              </w:rPr>
              <w:tab/>
            </w:r>
            <w:r w:rsidR="00D567A0">
              <w:rPr>
                <w:noProof/>
                <w:webHidden/>
              </w:rPr>
              <w:fldChar w:fldCharType="begin"/>
            </w:r>
            <w:r w:rsidR="00D567A0">
              <w:rPr>
                <w:noProof/>
                <w:webHidden/>
              </w:rPr>
              <w:instrText xml:space="preserve"> PAGEREF _Toc508970684 \h </w:instrText>
            </w:r>
            <w:r w:rsidR="00D567A0">
              <w:rPr>
                <w:noProof/>
                <w:webHidden/>
              </w:rPr>
            </w:r>
            <w:r w:rsidR="00D567A0">
              <w:rPr>
                <w:noProof/>
                <w:webHidden/>
              </w:rPr>
              <w:fldChar w:fldCharType="separate"/>
            </w:r>
            <w:r w:rsidR="00D567A0">
              <w:rPr>
                <w:noProof/>
                <w:webHidden/>
              </w:rPr>
              <w:t>5</w:t>
            </w:r>
            <w:r w:rsidR="00D567A0">
              <w:rPr>
                <w:noProof/>
                <w:webHidden/>
              </w:rPr>
              <w:fldChar w:fldCharType="end"/>
            </w:r>
          </w:hyperlink>
        </w:p>
        <w:p w14:paraId="557A82DA" w14:textId="77777777" w:rsidR="00D567A0" w:rsidRDefault="00F77B7A">
          <w:pPr>
            <w:pStyle w:val="TOC1"/>
            <w:tabs>
              <w:tab w:val="right" w:leader="dot" w:pos="9736"/>
            </w:tabs>
            <w:rPr>
              <w:rFonts w:asciiTheme="minorHAnsi" w:eastAsiaTheme="minorEastAsia" w:hAnsiTheme="minorHAnsi" w:cstheme="minorBidi"/>
              <w:b w:val="0"/>
              <w:bCs w:val="0"/>
              <w:caps w:val="0"/>
              <w:noProof/>
              <w:sz w:val="22"/>
              <w:szCs w:val="22"/>
              <w:lang w:val="en-NZ" w:eastAsia="en-NZ"/>
            </w:rPr>
          </w:pPr>
          <w:hyperlink w:anchor="_Toc508970685" w:history="1">
            <w:r w:rsidR="00D567A0" w:rsidRPr="004A2C75">
              <w:rPr>
                <w:rStyle w:val="Hyperlink"/>
                <w:noProof/>
              </w:rPr>
              <w:t>Finance Policy</w:t>
            </w:r>
            <w:r w:rsidR="00D567A0">
              <w:rPr>
                <w:noProof/>
                <w:webHidden/>
              </w:rPr>
              <w:tab/>
            </w:r>
            <w:r w:rsidR="00D567A0">
              <w:rPr>
                <w:noProof/>
                <w:webHidden/>
              </w:rPr>
              <w:fldChar w:fldCharType="begin"/>
            </w:r>
            <w:r w:rsidR="00D567A0">
              <w:rPr>
                <w:noProof/>
                <w:webHidden/>
              </w:rPr>
              <w:instrText xml:space="preserve"> PAGEREF _Toc508970685 \h </w:instrText>
            </w:r>
            <w:r w:rsidR="00D567A0">
              <w:rPr>
                <w:noProof/>
                <w:webHidden/>
              </w:rPr>
            </w:r>
            <w:r w:rsidR="00D567A0">
              <w:rPr>
                <w:noProof/>
                <w:webHidden/>
              </w:rPr>
              <w:fldChar w:fldCharType="separate"/>
            </w:r>
            <w:r w:rsidR="00D567A0">
              <w:rPr>
                <w:noProof/>
                <w:webHidden/>
              </w:rPr>
              <w:t>6</w:t>
            </w:r>
            <w:r w:rsidR="00D567A0">
              <w:rPr>
                <w:noProof/>
                <w:webHidden/>
              </w:rPr>
              <w:fldChar w:fldCharType="end"/>
            </w:r>
          </w:hyperlink>
        </w:p>
        <w:p w14:paraId="57FACCF8" w14:textId="77777777" w:rsidR="00D567A0" w:rsidRDefault="00F77B7A">
          <w:pPr>
            <w:pStyle w:val="TOC2"/>
            <w:tabs>
              <w:tab w:val="right" w:leader="dot" w:pos="9736"/>
            </w:tabs>
            <w:rPr>
              <w:rFonts w:eastAsiaTheme="minorEastAsia"/>
              <w:noProof/>
              <w:lang w:eastAsia="en-NZ"/>
            </w:rPr>
          </w:pPr>
          <w:hyperlink w:anchor="_Toc508970686" w:history="1">
            <w:r w:rsidR="00D567A0" w:rsidRPr="004A2C75">
              <w:rPr>
                <w:rStyle w:val="Hyperlink"/>
                <w:rFonts w:ascii="Times New Roman" w:hAnsi="Times New Roman" w:cs="Times New Roman"/>
                <w:noProof/>
              </w:rPr>
              <w:t>Finance Procedure</w:t>
            </w:r>
            <w:r w:rsidR="00D567A0">
              <w:rPr>
                <w:noProof/>
                <w:webHidden/>
              </w:rPr>
              <w:tab/>
            </w:r>
            <w:r w:rsidR="00D567A0">
              <w:rPr>
                <w:noProof/>
                <w:webHidden/>
              </w:rPr>
              <w:fldChar w:fldCharType="begin"/>
            </w:r>
            <w:r w:rsidR="00D567A0">
              <w:rPr>
                <w:noProof/>
                <w:webHidden/>
              </w:rPr>
              <w:instrText xml:space="preserve"> PAGEREF _Toc508970686 \h </w:instrText>
            </w:r>
            <w:r w:rsidR="00D567A0">
              <w:rPr>
                <w:noProof/>
                <w:webHidden/>
              </w:rPr>
            </w:r>
            <w:r w:rsidR="00D567A0">
              <w:rPr>
                <w:noProof/>
                <w:webHidden/>
              </w:rPr>
              <w:fldChar w:fldCharType="separate"/>
            </w:r>
            <w:r w:rsidR="00D567A0">
              <w:rPr>
                <w:noProof/>
                <w:webHidden/>
              </w:rPr>
              <w:t>7</w:t>
            </w:r>
            <w:r w:rsidR="00D567A0">
              <w:rPr>
                <w:noProof/>
                <w:webHidden/>
              </w:rPr>
              <w:fldChar w:fldCharType="end"/>
            </w:r>
          </w:hyperlink>
        </w:p>
        <w:p w14:paraId="4B9635E3" w14:textId="77777777" w:rsidR="00D567A0" w:rsidRDefault="00F77B7A">
          <w:pPr>
            <w:pStyle w:val="TOC2"/>
            <w:tabs>
              <w:tab w:val="right" w:leader="dot" w:pos="9736"/>
            </w:tabs>
            <w:rPr>
              <w:rFonts w:eastAsiaTheme="minorEastAsia"/>
              <w:noProof/>
              <w:lang w:eastAsia="en-NZ"/>
            </w:rPr>
          </w:pPr>
          <w:hyperlink w:anchor="_Toc508970687" w:history="1">
            <w:r w:rsidR="00D567A0" w:rsidRPr="004A2C75">
              <w:rPr>
                <w:rStyle w:val="Hyperlink"/>
                <w:rFonts w:ascii="Times New Roman" w:hAnsi="Times New Roman" w:cs="Times New Roman"/>
                <w:noProof/>
              </w:rPr>
              <w:t>Debt Recovery Procedure</w:t>
            </w:r>
            <w:r w:rsidR="00D567A0">
              <w:rPr>
                <w:noProof/>
                <w:webHidden/>
              </w:rPr>
              <w:tab/>
            </w:r>
            <w:r w:rsidR="00D567A0">
              <w:rPr>
                <w:noProof/>
                <w:webHidden/>
              </w:rPr>
              <w:fldChar w:fldCharType="begin"/>
            </w:r>
            <w:r w:rsidR="00D567A0">
              <w:rPr>
                <w:noProof/>
                <w:webHidden/>
              </w:rPr>
              <w:instrText xml:space="preserve"> PAGEREF _Toc508970687 \h </w:instrText>
            </w:r>
            <w:r w:rsidR="00D567A0">
              <w:rPr>
                <w:noProof/>
                <w:webHidden/>
              </w:rPr>
            </w:r>
            <w:r w:rsidR="00D567A0">
              <w:rPr>
                <w:noProof/>
                <w:webHidden/>
              </w:rPr>
              <w:fldChar w:fldCharType="separate"/>
            </w:r>
            <w:r w:rsidR="00D567A0">
              <w:rPr>
                <w:noProof/>
                <w:webHidden/>
              </w:rPr>
              <w:t>10</w:t>
            </w:r>
            <w:r w:rsidR="00D567A0">
              <w:rPr>
                <w:noProof/>
                <w:webHidden/>
              </w:rPr>
              <w:fldChar w:fldCharType="end"/>
            </w:r>
          </w:hyperlink>
        </w:p>
        <w:p w14:paraId="5C9E1F9A" w14:textId="77777777" w:rsidR="00D567A0" w:rsidRDefault="00F77B7A">
          <w:pPr>
            <w:pStyle w:val="TOC1"/>
            <w:tabs>
              <w:tab w:val="right" w:leader="dot" w:pos="9736"/>
            </w:tabs>
            <w:rPr>
              <w:rFonts w:asciiTheme="minorHAnsi" w:eastAsiaTheme="minorEastAsia" w:hAnsiTheme="minorHAnsi" w:cstheme="minorBidi"/>
              <w:b w:val="0"/>
              <w:bCs w:val="0"/>
              <w:caps w:val="0"/>
              <w:noProof/>
              <w:sz w:val="22"/>
              <w:szCs w:val="22"/>
              <w:lang w:val="en-NZ" w:eastAsia="en-NZ"/>
            </w:rPr>
          </w:pPr>
          <w:hyperlink w:anchor="_Toc508970688" w:history="1">
            <w:r w:rsidR="00D567A0" w:rsidRPr="004A2C75">
              <w:rPr>
                <w:rStyle w:val="Hyperlink"/>
                <w:noProof/>
              </w:rPr>
              <w:t>Financial Management Policy</w:t>
            </w:r>
            <w:r w:rsidR="00D567A0">
              <w:rPr>
                <w:noProof/>
                <w:webHidden/>
              </w:rPr>
              <w:tab/>
            </w:r>
            <w:r w:rsidR="00D567A0">
              <w:rPr>
                <w:noProof/>
                <w:webHidden/>
              </w:rPr>
              <w:fldChar w:fldCharType="begin"/>
            </w:r>
            <w:r w:rsidR="00D567A0">
              <w:rPr>
                <w:noProof/>
                <w:webHidden/>
              </w:rPr>
              <w:instrText xml:space="preserve"> PAGEREF _Toc508970688 \h </w:instrText>
            </w:r>
            <w:r w:rsidR="00D567A0">
              <w:rPr>
                <w:noProof/>
                <w:webHidden/>
              </w:rPr>
            </w:r>
            <w:r w:rsidR="00D567A0">
              <w:rPr>
                <w:noProof/>
                <w:webHidden/>
              </w:rPr>
              <w:fldChar w:fldCharType="separate"/>
            </w:r>
            <w:r w:rsidR="00D567A0">
              <w:rPr>
                <w:noProof/>
                <w:webHidden/>
              </w:rPr>
              <w:t>11</w:t>
            </w:r>
            <w:r w:rsidR="00D567A0">
              <w:rPr>
                <w:noProof/>
                <w:webHidden/>
              </w:rPr>
              <w:fldChar w:fldCharType="end"/>
            </w:r>
          </w:hyperlink>
        </w:p>
        <w:p w14:paraId="392F447E" w14:textId="77777777" w:rsidR="00D567A0" w:rsidRDefault="00F77B7A">
          <w:pPr>
            <w:pStyle w:val="TOC1"/>
            <w:tabs>
              <w:tab w:val="right" w:leader="dot" w:pos="9736"/>
            </w:tabs>
            <w:rPr>
              <w:rFonts w:asciiTheme="minorHAnsi" w:eastAsiaTheme="minorEastAsia" w:hAnsiTheme="minorHAnsi" w:cstheme="minorBidi"/>
              <w:b w:val="0"/>
              <w:bCs w:val="0"/>
              <w:caps w:val="0"/>
              <w:noProof/>
              <w:sz w:val="22"/>
              <w:szCs w:val="22"/>
              <w:lang w:val="en-NZ" w:eastAsia="en-NZ"/>
            </w:rPr>
          </w:pPr>
          <w:hyperlink w:anchor="_Toc508970689" w:history="1">
            <w:r w:rsidR="00D567A0" w:rsidRPr="004A2C75">
              <w:rPr>
                <w:rStyle w:val="Hyperlink"/>
                <w:noProof/>
              </w:rPr>
              <w:t>Fundraising Policy</w:t>
            </w:r>
            <w:r w:rsidR="00D567A0">
              <w:rPr>
                <w:noProof/>
                <w:webHidden/>
              </w:rPr>
              <w:tab/>
            </w:r>
            <w:r w:rsidR="00D567A0">
              <w:rPr>
                <w:noProof/>
                <w:webHidden/>
              </w:rPr>
              <w:fldChar w:fldCharType="begin"/>
            </w:r>
            <w:r w:rsidR="00D567A0">
              <w:rPr>
                <w:noProof/>
                <w:webHidden/>
              </w:rPr>
              <w:instrText xml:space="preserve"> PAGEREF _Toc508970689 \h </w:instrText>
            </w:r>
            <w:r w:rsidR="00D567A0">
              <w:rPr>
                <w:noProof/>
                <w:webHidden/>
              </w:rPr>
            </w:r>
            <w:r w:rsidR="00D567A0">
              <w:rPr>
                <w:noProof/>
                <w:webHidden/>
              </w:rPr>
              <w:fldChar w:fldCharType="separate"/>
            </w:r>
            <w:r w:rsidR="00D567A0">
              <w:rPr>
                <w:noProof/>
                <w:webHidden/>
              </w:rPr>
              <w:t>12</w:t>
            </w:r>
            <w:r w:rsidR="00D567A0">
              <w:rPr>
                <w:noProof/>
                <w:webHidden/>
              </w:rPr>
              <w:fldChar w:fldCharType="end"/>
            </w:r>
          </w:hyperlink>
        </w:p>
        <w:p w14:paraId="65635EAD" w14:textId="77777777" w:rsidR="00D567A0" w:rsidRDefault="00F77B7A">
          <w:pPr>
            <w:pStyle w:val="TOC1"/>
            <w:tabs>
              <w:tab w:val="right" w:leader="dot" w:pos="9736"/>
            </w:tabs>
            <w:rPr>
              <w:rFonts w:asciiTheme="minorHAnsi" w:eastAsiaTheme="minorEastAsia" w:hAnsiTheme="minorHAnsi" w:cstheme="minorBidi"/>
              <w:b w:val="0"/>
              <w:bCs w:val="0"/>
              <w:caps w:val="0"/>
              <w:noProof/>
              <w:sz w:val="22"/>
              <w:szCs w:val="22"/>
              <w:lang w:val="en-NZ" w:eastAsia="en-NZ"/>
            </w:rPr>
          </w:pPr>
          <w:hyperlink w:anchor="_Toc508970690" w:history="1">
            <w:r w:rsidR="00D567A0" w:rsidRPr="004A2C75">
              <w:rPr>
                <w:rStyle w:val="Hyperlink"/>
                <w:noProof/>
              </w:rPr>
              <w:t>Gift Policy</w:t>
            </w:r>
            <w:r w:rsidR="00D567A0">
              <w:rPr>
                <w:noProof/>
                <w:webHidden/>
              </w:rPr>
              <w:tab/>
            </w:r>
            <w:r w:rsidR="00D567A0">
              <w:rPr>
                <w:noProof/>
                <w:webHidden/>
              </w:rPr>
              <w:fldChar w:fldCharType="begin"/>
            </w:r>
            <w:r w:rsidR="00D567A0">
              <w:rPr>
                <w:noProof/>
                <w:webHidden/>
              </w:rPr>
              <w:instrText xml:space="preserve"> PAGEREF _Toc508970690 \h </w:instrText>
            </w:r>
            <w:r w:rsidR="00D567A0">
              <w:rPr>
                <w:noProof/>
                <w:webHidden/>
              </w:rPr>
            </w:r>
            <w:r w:rsidR="00D567A0">
              <w:rPr>
                <w:noProof/>
                <w:webHidden/>
              </w:rPr>
              <w:fldChar w:fldCharType="separate"/>
            </w:r>
            <w:r w:rsidR="00D567A0">
              <w:rPr>
                <w:noProof/>
                <w:webHidden/>
              </w:rPr>
              <w:t>13</w:t>
            </w:r>
            <w:r w:rsidR="00D567A0">
              <w:rPr>
                <w:noProof/>
                <w:webHidden/>
              </w:rPr>
              <w:fldChar w:fldCharType="end"/>
            </w:r>
          </w:hyperlink>
        </w:p>
        <w:p w14:paraId="303408F0" w14:textId="77777777" w:rsidR="00D567A0" w:rsidRDefault="00F77B7A">
          <w:pPr>
            <w:pStyle w:val="TOC2"/>
            <w:tabs>
              <w:tab w:val="right" w:leader="dot" w:pos="9736"/>
            </w:tabs>
            <w:rPr>
              <w:rFonts w:eastAsiaTheme="minorEastAsia"/>
              <w:noProof/>
              <w:lang w:eastAsia="en-NZ"/>
            </w:rPr>
          </w:pPr>
          <w:hyperlink w:anchor="_Toc508970691" w:history="1">
            <w:r w:rsidR="00D567A0" w:rsidRPr="004A2C75">
              <w:rPr>
                <w:rStyle w:val="Hyperlink"/>
                <w:rFonts w:ascii="Times New Roman" w:hAnsi="Times New Roman" w:cs="Times New Roman"/>
                <w:noProof/>
              </w:rPr>
              <w:t>Money Received at the School Office Procedure</w:t>
            </w:r>
            <w:r w:rsidR="00D567A0">
              <w:rPr>
                <w:noProof/>
                <w:webHidden/>
              </w:rPr>
              <w:tab/>
            </w:r>
            <w:r w:rsidR="00D567A0">
              <w:rPr>
                <w:noProof/>
                <w:webHidden/>
              </w:rPr>
              <w:fldChar w:fldCharType="begin"/>
            </w:r>
            <w:r w:rsidR="00D567A0">
              <w:rPr>
                <w:noProof/>
                <w:webHidden/>
              </w:rPr>
              <w:instrText xml:space="preserve"> PAGEREF _Toc508970691 \h </w:instrText>
            </w:r>
            <w:r w:rsidR="00D567A0">
              <w:rPr>
                <w:noProof/>
                <w:webHidden/>
              </w:rPr>
            </w:r>
            <w:r w:rsidR="00D567A0">
              <w:rPr>
                <w:noProof/>
                <w:webHidden/>
              </w:rPr>
              <w:fldChar w:fldCharType="separate"/>
            </w:r>
            <w:r w:rsidR="00D567A0">
              <w:rPr>
                <w:noProof/>
                <w:webHidden/>
              </w:rPr>
              <w:t>14</w:t>
            </w:r>
            <w:r w:rsidR="00D567A0">
              <w:rPr>
                <w:noProof/>
                <w:webHidden/>
              </w:rPr>
              <w:fldChar w:fldCharType="end"/>
            </w:r>
          </w:hyperlink>
        </w:p>
        <w:p w14:paraId="57479CDA" w14:textId="77777777" w:rsidR="00D567A0" w:rsidRDefault="00F77B7A">
          <w:pPr>
            <w:pStyle w:val="TOC1"/>
            <w:tabs>
              <w:tab w:val="right" w:leader="dot" w:pos="9736"/>
            </w:tabs>
            <w:rPr>
              <w:rFonts w:asciiTheme="minorHAnsi" w:eastAsiaTheme="minorEastAsia" w:hAnsiTheme="minorHAnsi" w:cstheme="minorBidi"/>
              <w:b w:val="0"/>
              <w:bCs w:val="0"/>
              <w:caps w:val="0"/>
              <w:noProof/>
              <w:sz w:val="22"/>
              <w:szCs w:val="22"/>
              <w:lang w:val="en-NZ" w:eastAsia="en-NZ"/>
            </w:rPr>
          </w:pPr>
          <w:hyperlink w:anchor="_Toc508970692" w:history="1">
            <w:r w:rsidR="00D567A0" w:rsidRPr="004A2C75">
              <w:rPr>
                <w:rStyle w:val="Hyperlink"/>
                <w:noProof/>
              </w:rPr>
              <w:t>Parent Teachers Association Policy</w:t>
            </w:r>
            <w:r w:rsidR="00D567A0">
              <w:rPr>
                <w:noProof/>
                <w:webHidden/>
              </w:rPr>
              <w:tab/>
            </w:r>
            <w:r w:rsidR="00D567A0">
              <w:rPr>
                <w:noProof/>
                <w:webHidden/>
              </w:rPr>
              <w:fldChar w:fldCharType="begin"/>
            </w:r>
            <w:r w:rsidR="00D567A0">
              <w:rPr>
                <w:noProof/>
                <w:webHidden/>
              </w:rPr>
              <w:instrText xml:space="preserve"> PAGEREF _Toc508970692 \h </w:instrText>
            </w:r>
            <w:r w:rsidR="00D567A0">
              <w:rPr>
                <w:noProof/>
                <w:webHidden/>
              </w:rPr>
            </w:r>
            <w:r w:rsidR="00D567A0">
              <w:rPr>
                <w:noProof/>
                <w:webHidden/>
              </w:rPr>
              <w:fldChar w:fldCharType="separate"/>
            </w:r>
            <w:r w:rsidR="00D567A0">
              <w:rPr>
                <w:noProof/>
                <w:webHidden/>
              </w:rPr>
              <w:t>15</w:t>
            </w:r>
            <w:r w:rsidR="00D567A0">
              <w:rPr>
                <w:noProof/>
                <w:webHidden/>
              </w:rPr>
              <w:fldChar w:fldCharType="end"/>
            </w:r>
          </w:hyperlink>
        </w:p>
        <w:p w14:paraId="715943D7" w14:textId="77777777" w:rsidR="00D567A0" w:rsidRDefault="00F77B7A">
          <w:pPr>
            <w:pStyle w:val="TOC1"/>
            <w:tabs>
              <w:tab w:val="right" w:leader="dot" w:pos="9736"/>
            </w:tabs>
            <w:rPr>
              <w:rFonts w:asciiTheme="minorHAnsi" w:eastAsiaTheme="minorEastAsia" w:hAnsiTheme="minorHAnsi" w:cstheme="minorBidi"/>
              <w:b w:val="0"/>
              <w:bCs w:val="0"/>
              <w:caps w:val="0"/>
              <w:noProof/>
              <w:sz w:val="22"/>
              <w:szCs w:val="22"/>
              <w:lang w:val="en-NZ" w:eastAsia="en-NZ"/>
            </w:rPr>
          </w:pPr>
          <w:hyperlink w:anchor="_Toc508970693" w:history="1">
            <w:r w:rsidR="00D567A0" w:rsidRPr="004A2C75">
              <w:rPr>
                <w:rStyle w:val="Hyperlink"/>
                <w:noProof/>
              </w:rPr>
              <w:t>Property Policy</w:t>
            </w:r>
            <w:r w:rsidR="00D567A0">
              <w:rPr>
                <w:noProof/>
                <w:webHidden/>
              </w:rPr>
              <w:tab/>
            </w:r>
            <w:r w:rsidR="00D567A0">
              <w:rPr>
                <w:noProof/>
                <w:webHidden/>
              </w:rPr>
              <w:fldChar w:fldCharType="begin"/>
            </w:r>
            <w:r w:rsidR="00D567A0">
              <w:rPr>
                <w:noProof/>
                <w:webHidden/>
              </w:rPr>
              <w:instrText xml:space="preserve"> PAGEREF _Toc508970693 \h </w:instrText>
            </w:r>
            <w:r w:rsidR="00D567A0">
              <w:rPr>
                <w:noProof/>
                <w:webHidden/>
              </w:rPr>
            </w:r>
            <w:r w:rsidR="00D567A0">
              <w:rPr>
                <w:noProof/>
                <w:webHidden/>
              </w:rPr>
              <w:fldChar w:fldCharType="separate"/>
            </w:r>
            <w:r w:rsidR="00D567A0">
              <w:rPr>
                <w:noProof/>
                <w:webHidden/>
              </w:rPr>
              <w:t>16</w:t>
            </w:r>
            <w:r w:rsidR="00D567A0">
              <w:rPr>
                <w:noProof/>
                <w:webHidden/>
              </w:rPr>
              <w:fldChar w:fldCharType="end"/>
            </w:r>
          </w:hyperlink>
        </w:p>
        <w:p w14:paraId="088C777C" w14:textId="77777777" w:rsidR="00D567A0" w:rsidRDefault="00F77B7A">
          <w:pPr>
            <w:pStyle w:val="TOC2"/>
            <w:tabs>
              <w:tab w:val="right" w:leader="dot" w:pos="9736"/>
            </w:tabs>
            <w:rPr>
              <w:rFonts w:eastAsiaTheme="minorEastAsia"/>
              <w:noProof/>
              <w:lang w:eastAsia="en-NZ"/>
            </w:rPr>
          </w:pPr>
          <w:hyperlink w:anchor="_Toc508970694" w:history="1">
            <w:r w:rsidR="00D567A0" w:rsidRPr="004A2C75">
              <w:rPr>
                <w:rStyle w:val="Hyperlink"/>
                <w:rFonts w:ascii="Times New Roman" w:hAnsi="Times New Roman" w:cs="Times New Roman"/>
                <w:noProof/>
              </w:rPr>
              <w:t>Property Procedures</w:t>
            </w:r>
            <w:r w:rsidR="00D567A0">
              <w:rPr>
                <w:noProof/>
                <w:webHidden/>
              </w:rPr>
              <w:tab/>
            </w:r>
            <w:r w:rsidR="00D567A0">
              <w:rPr>
                <w:noProof/>
                <w:webHidden/>
              </w:rPr>
              <w:fldChar w:fldCharType="begin"/>
            </w:r>
            <w:r w:rsidR="00D567A0">
              <w:rPr>
                <w:noProof/>
                <w:webHidden/>
              </w:rPr>
              <w:instrText xml:space="preserve"> PAGEREF _Toc508970694 \h </w:instrText>
            </w:r>
            <w:r w:rsidR="00D567A0">
              <w:rPr>
                <w:noProof/>
                <w:webHidden/>
              </w:rPr>
            </w:r>
            <w:r w:rsidR="00D567A0">
              <w:rPr>
                <w:noProof/>
                <w:webHidden/>
              </w:rPr>
              <w:fldChar w:fldCharType="separate"/>
            </w:r>
            <w:r w:rsidR="00D567A0">
              <w:rPr>
                <w:noProof/>
                <w:webHidden/>
              </w:rPr>
              <w:t>17</w:t>
            </w:r>
            <w:r w:rsidR="00D567A0">
              <w:rPr>
                <w:noProof/>
                <w:webHidden/>
              </w:rPr>
              <w:fldChar w:fldCharType="end"/>
            </w:r>
          </w:hyperlink>
        </w:p>
        <w:p w14:paraId="0FD08493" w14:textId="77777777" w:rsidR="00D567A0" w:rsidRDefault="00F77B7A">
          <w:pPr>
            <w:pStyle w:val="TOC2"/>
            <w:tabs>
              <w:tab w:val="right" w:leader="dot" w:pos="9736"/>
            </w:tabs>
            <w:rPr>
              <w:rFonts w:eastAsiaTheme="minorEastAsia"/>
              <w:noProof/>
              <w:lang w:eastAsia="en-NZ"/>
            </w:rPr>
          </w:pPr>
          <w:hyperlink w:anchor="_Toc508970695" w:history="1">
            <w:r w:rsidR="00D567A0" w:rsidRPr="004A2C75">
              <w:rPr>
                <w:rStyle w:val="Hyperlink"/>
                <w:rFonts w:ascii="Times New Roman" w:hAnsi="Times New Roman" w:cs="Times New Roman"/>
                <w:noProof/>
              </w:rPr>
              <w:t>Supplementary Schedule of Responsibilities</w:t>
            </w:r>
            <w:r w:rsidR="00D567A0">
              <w:rPr>
                <w:noProof/>
                <w:webHidden/>
              </w:rPr>
              <w:tab/>
            </w:r>
            <w:r w:rsidR="00D567A0">
              <w:rPr>
                <w:noProof/>
                <w:webHidden/>
              </w:rPr>
              <w:fldChar w:fldCharType="begin"/>
            </w:r>
            <w:r w:rsidR="00D567A0">
              <w:rPr>
                <w:noProof/>
                <w:webHidden/>
              </w:rPr>
              <w:instrText xml:space="preserve"> PAGEREF _Toc508970695 \h </w:instrText>
            </w:r>
            <w:r w:rsidR="00D567A0">
              <w:rPr>
                <w:noProof/>
                <w:webHidden/>
              </w:rPr>
            </w:r>
            <w:r w:rsidR="00D567A0">
              <w:rPr>
                <w:noProof/>
                <w:webHidden/>
              </w:rPr>
              <w:fldChar w:fldCharType="separate"/>
            </w:r>
            <w:r w:rsidR="00D567A0">
              <w:rPr>
                <w:noProof/>
                <w:webHidden/>
              </w:rPr>
              <w:t>18</w:t>
            </w:r>
            <w:r w:rsidR="00D567A0">
              <w:rPr>
                <w:noProof/>
                <w:webHidden/>
              </w:rPr>
              <w:fldChar w:fldCharType="end"/>
            </w:r>
          </w:hyperlink>
        </w:p>
        <w:p w14:paraId="4D7ABB8A" w14:textId="77777777" w:rsidR="00D567A0" w:rsidRDefault="00F77B7A">
          <w:pPr>
            <w:pStyle w:val="TOC2"/>
            <w:tabs>
              <w:tab w:val="right" w:leader="dot" w:pos="9736"/>
            </w:tabs>
            <w:rPr>
              <w:rFonts w:eastAsiaTheme="minorEastAsia"/>
              <w:noProof/>
              <w:lang w:eastAsia="en-NZ"/>
            </w:rPr>
          </w:pPr>
          <w:hyperlink w:anchor="_Toc508970696" w:history="1">
            <w:r w:rsidR="00D567A0" w:rsidRPr="004A2C75">
              <w:rPr>
                <w:rStyle w:val="Hyperlink"/>
                <w:rFonts w:ascii="Times New Roman" w:hAnsi="Times New Roman" w:cs="Times New Roman"/>
                <w:noProof/>
              </w:rPr>
              <w:t>Theft and Fraud Prevention Procedure</w:t>
            </w:r>
            <w:r w:rsidR="00D567A0">
              <w:rPr>
                <w:noProof/>
                <w:webHidden/>
              </w:rPr>
              <w:tab/>
            </w:r>
            <w:r w:rsidR="00D567A0">
              <w:rPr>
                <w:noProof/>
                <w:webHidden/>
              </w:rPr>
              <w:fldChar w:fldCharType="begin"/>
            </w:r>
            <w:r w:rsidR="00D567A0">
              <w:rPr>
                <w:noProof/>
                <w:webHidden/>
              </w:rPr>
              <w:instrText xml:space="preserve"> PAGEREF _Toc508970696 \h </w:instrText>
            </w:r>
            <w:r w:rsidR="00D567A0">
              <w:rPr>
                <w:noProof/>
                <w:webHidden/>
              </w:rPr>
            </w:r>
            <w:r w:rsidR="00D567A0">
              <w:rPr>
                <w:noProof/>
                <w:webHidden/>
              </w:rPr>
              <w:fldChar w:fldCharType="separate"/>
            </w:r>
            <w:r w:rsidR="00D567A0">
              <w:rPr>
                <w:noProof/>
                <w:webHidden/>
              </w:rPr>
              <w:t>20</w:t>
            </w:r>
            <w:r w:rsidR="00D567A0">
              <w:rPr>
                <w:noProof/>
                <w:webHidden/>
              </w:rPr>
              <w:fldChar w:fldCharType="end"/>
            </w:r>
          </w:hyperlink>
        </w:p>
        <w:p w14:paraId="7879898D" w14:textId="77777777" w:rsidR="00D567A0" w:rsidRDefault="00F77B7A">
          <w:pPr>
            <w:pStyle w:val="TOC1"/>
            <w:tabs>
              <w:tab w:val="right" w:leader="dot" w:pos="9736"/>
            </w:tabs>
            <w:rPr>
              <w:rFonts w:asciiTheme="minorHAnsi" w:eastAsiaTheme="minorEastAsia" w:hAnsiTheme="minorHAnsi" w:cstheme="minorBidi"/>
              <w:b w:val="0"/>
              <w:bCs w:val="0"/>
              <w:caps w:val="0"/>
              <w:noProof/>
              <w:sz w:val="22"/>
              <w:szCs w:val="22"/>
              <w:lang w:val="en-NZ" w:eastAsia="en-NZ"/>
            </w:rPr>
          </w:pPr>
          <w:hyperlink w:anchor="_Toc508970697" w:history="1">
            <w:r w:rsidR="00D567A0" w:rsidRPr="004A2C75">
              <w:rPr>
                <w:rStyle w:val="Hyperlink"/>
                <w:noProof/>
              </w:rPr>
              <w:t>Staff Reimbursement Policy</w:t>
            </w:r>
            <w:r w:rsidR="00D567A0">
              <w:rPr>
                <w:noProof/>
                <w:webHidden/>
              </w:rPr>
              <w:tab/>
            </w:r>
            <w:r w:rsidR="00D567A0">
              <w:rPr>
                <w:noProof/>
                <w:webHidden/>
              </w:rPr>
              <w:fldChar w:fldCharType="begin"/>
            </w:r>
            <w:r w:rsidR="00D567A0">
              <w:rPr>
                <w:noProof/>
                <w:webHidden/>
              </w:rPr>
              <w:instrText xml:space="preserve"> PAGEREF _Toc508970697 \h </w:instrText>
            </w:r>
            <w:r w:rsidR="00D567A0">
              <w:rPr>
                <w:noProof/>
                <w:webHidden/>
              </w:rPr>
            </w:r>
            <w:r w:rsidR="00D567A0">
              <w:rPr>
                <w:noProof/>
                <w:webHidden/>
              </w:rPr>
              <w:fldChar w:fldCharType="separate"/>
            </w:r>
            <w:r w:rsidR="00D567A0">
              <w:rPr>
                <w:noProof/>
                <w:webHidden/>
              </w:rPr>
              <w:t>22</w:t>
            </w:r>
            <w:r w:rsidR="00D567A0">
              <w:rPr>
                <w:noProof/>
                <w:webHidden/>
              </w:rPr>
              <w:fldChar w:fldCharType="end"/>
            </w:r>
          </w:hyperlink>
        </w:p>
        <w:p w14:paraId="699EE00E" w14:textId="77777777" w:rsidR="00954EB0" w:rsidRDefault="00954EB0" w:rsidP="00954EB0">
          <w:r>
            <w:rPr>
              <w:b/>
              <w:bCs/>
              <w:noProof/>
            </w:rPr>
            <w:fldChar w:fldCharType="end"/>
          </w:r>
        </w:p>
        <w:bookmarkStart w:id="14" w:name="_GoBack" w:displacedByCustomXml="next"/>
        <w:bookmarkEnd w:id="14" w:displacedByCustomXml="next"/>
      </w:sdtContent>
    </w:sdt>
    <w:p w14:paraId="0ED4CBA2" w14:textId="77777777" w:rsidR="009C7121" w:rsidRDefault="009C7121" w:rsidP="00F00D75">
      <w:pPr>
        <w:pStyle w:val="Heading1"/>
        <w:jc w:val="center"/>
        <w:rPr>
          <w:rFonts w:ascii="Times New Roman" w:hAnsi="Times New Roman" w:cs="Times New Roman"/>
          <w:sz w:val="36"/>
          <w:szCs w:val="36"/>
        </w:rPr>
      </w:pPr>
      <w:bookmarkStart w:id="15" w:name="_Toc508970682"/>
    </w:p>
    <w:p w14:paraId="0F06606A" w14:textId="77777777" w:rsidR="00F00D75" w:rsidRPr="00D80D0E" w:rsidRDefault="00F00D75" w:rsidP="00F00D75">
      <w:pPr>
        <w:pStyle w:val="Heading1"/>
        <w:jc w:val="center"/>
        <w:rPr>
          <w:rFonts w:ascii="Times New Roman" w:hAnsi="Times New Roman" w:cs="Times New Roman"/>
          <w:sz w:val="36"/>
          <w:szCs w:val="36"/>
        </w:rPr>
      </w:pPr>
      <w:r w:rsidRPr="00D80D0E">
        <w:rPr>
          <w:rFonts w:ascii="Times New Roman" w:hAnsi="Times New Roman" w:cs="Times New Roman"/>
          <w:sz w:val="36"/>
          <w:szCs w:val="36"/>
        </w:rPr>
        <w:t>Budgets and Budget Preparation Policy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5"/>
    </w:p>
    <w:p w14:paraId="02AD887F" w14:textId="77777777" w:rsidR="00E201EB" w:rsidRPr="00E201EB" w:rsidRDefault="00E201EB" w:rsidP="00E201EB">
      <w:pPr>
        <w:rPr>
          <w:lang w:val="en-AU"/>
        </w:rPr>
      </w:pPr>
    </w:p>
    <w:p w14:paraId="565A1646" w14:textId="77777777" w:rsidR="00F00D75" w:rsidRPr="006579CF" w:rsidRDefault="006579CF" w:rsidP="00A834C4">
      <w:pPr>
        <w:spacing w:after="0"/>
        <w:rPr>
          <w:rFonts w:ascii="Times New Roman" w:hAnsi="Times New Roman" w:cs="Times New Roman"/>
          <w:b/>
          <w:sz w:val="20"/>
          <w:szCs w:val="20"/>
        </w:rPr>
      </w:pPr>
      <w:r>
        <w:rPr>
          <w:rFonts w:ascii="Times New Roman" w:hAnsi="Times New Roman" w:cs="Times New Roman"/>
          <w:b/>
          <w:sz w:val="20"/>
          <w:szCs w:val="20"/>
        </w:rPr>
        <w:t>PURPOSE:</w:t>
      </w:r>
    </w:p>
    <w:p w14:paraId="591566BA" w14:textId="77777777" w:rsidR="00F00D75" w:rsidRPr="00A834C4" w:rsidRDefault="00F00D75" w:rsidP="00A834C4">
      <w:pPr>
        <w:spacing w:after="0"/>
        <w:rPr>
          <w:rFonts w:ascii="Times New Roman" w:hAnsi="Times New Roman" w:cs="Times New Roman"/>
          <w:sz w:val="20"/>
          <w:szCs w:val="20"/>
        </w:rPr>
      </w:pPr>
      <w:bookmarkStart w:id="16" w:name="_Toc271811915"/>
      <w:bookmarkStart w:id="17" w:name="_Toc271811953"/>
      <w:bookmarkStart w:id="18" w:name="_Toc319416425"/>
      <w:bookmarkStart w:id="19" w:name="_Toc320085686"/>
      <w:bookmarkStart w:id="20" w:name="_Toc320085771"/>
      <w:r w:rsidRPr="00A834C4">
        <w:rPr>
          <w:rFonts w:ascii="Times New Roman" w:hAnsi="Times New Roman" w:cs="Times New Roman"/>
          <w:sz w:val="20"/>
          <w:szCs w:val="20"/>
        </w:rPr>
        <w:t>The Board and the Principal shall administer the finances of the school in such a way as to comply with all legal requirements and with the goal of achieving charter objectives effectively and efficiently.</w:t>
      </w:r>
      <w:bookmarkEnd w:id="16"/>
      <w:bookmarkEnd w:id="17"/>
      <w:bookmarkEnd w:id="18"/>
      <w:bookmarkEnd w:id="19"/>
      <w:bookmarkEnd w:id="20"/>
      <w:r w:rsidRPr="00A834C4">
        <w:rPr>
          <w:rFonts w:ascii="Times New Roman" w:hAnsi="Times New Roman" w:cs="Times New Roman"/>
          <w:sz w:val="20"/>
          <w:szCs w:val="20"/>
        </w:rPr>
        <w:t xml:space="preserve"> </w:t>
      </w:r>
    </w:p>
    <w:p w14:paraId="2512E29C" w14:textId="77777777" w:rsidR="00A834C4" w:rsidRPr="00A834C4" w:rsidRDefault="00A834C4" w:rsidP="00A834C4">
      <w:pPr>
        <w:spacing w:after="0"/>
        <w:rPr>
          <w:rFonts w:ascii="Times New Roman" w:hAnsi="Times New Roman" w:cs="Times New Roman"/>
          <w:sz w:val="20"/>
          <w:szCs w:val="20"/>
        </w:rPr>
      </w:pPr>
    </w:p>
    <w:p w14:paraId="608C49DF" w14:textId="77777777" w:rsidR="00F00D75" w:rsidRPr="006579CF" w:rsidRDefault="00F00D75" w:rsidP="00A834C4">
      <w:pPr>
        <w:spacing w:after="0"/>
        <w:rPr>
          <w:rFonts w:ascii="Times New Roman" w:hAnsi="Times New Roman" w:cs="Times New Roman"/>
          <w:b/>
          <w:sz w:val="20"/>
          <w:szCs w:val="20"/>
        </w:rPr>
      </w:pPr>
      <w:r w:rsidRPr="006579CF">
        <w:rPr>
          <w:rFonts w:ascii="Times New Roman" w:hAnsi="Times New Roman" w:cs="Times New Roman"/>
          <w:b/>
          <w:sz w:val="20"/>
          <w:szCs w:val="20"/>
        </w:rPr>
        <w:t>GUIDELINES</w:t>
      </w:r>
      <w:r w:rsidR="00D567A0">
        <w:rPr>
          <w:rFonts w:ascii="Times New Roman" w:hAnsi="Times New Roman" w:cs="Times New Roman"/>
          <w:b/>
          <w:sz w:val="20"/>
          <w:szCs w:val="20"/>
        </w:rPr>
        <w:t>:</w:t>
      </w:r>
    </w:p>
    <w:p w14:paraId="00FAC9A1" w14:textId="77777777" w:rsidR="00F00D75" w:rsidRPr="007A6F1F" w:rsidRDefault="00F00D75" w:rsidP="001E05F5">
      <w:pPr>
        <w:pStyle w:val="ListParagraph"/>
        <w:numPr>
          <w:ilvl w:val="0"/>
          <w:numId w:val="1"/>
        </w:numPr>
        <w:spacing w:after="0"/>
        <w:ind w:left="426" w:hanging="426"/>
        <w:rPr>
          <w:rFonts w:ascii="Times New Roman" w:hAnsi="Times New Roman" w:cs="Times New Roman"/>
          <w:sz w:val="20"/>
          <w:szCs w:val="20"/>
        </w:rPr>
      </w:pPr>
      <w:r w:rsidRPr="007A6F1F">
        <w:rPr>
          <w:rFonts w:ascii="Times New Roman" w:hAnsi="Times New Roman" w:cs="Times New Roman"/>
          <w:sz w:val="20"/>
          <w:szCs w:val="20"/>
        </w:rPr>
        <w:t xml:space="preserve">Budgets shall be developed annually by the Principal in consultation with appropriate staff and a BOT representative, by 30 November. </w:t>
      </w:r>
    </w:p>
    <w:p w14:paraId="3015E242" w14:textId="77777777" w:rsidR="00F00D75" w:rsidRPr="00A834C4" w:rsidRDefault="00F00D75" w:rsidP="007A6F1F">
      <w:pPr>
        <w:spacing w:after="0"/>
        <w:ind w:left="426" w:hanging="426"/>
        <w:rPr>
          <w:rFonts w:ascii="Times New Roman" w:hAnsi="Times New Roman" w:cs="Times New Roman"/>
          <w:sz w:val="20"/>
          <w:szCs w:val="20"/>
        </w:rPr>
      </w:pPr>
    </w:p>
    <w:p w14:paraId="5295BD5E" w14:textId="77777777" w:rsidR="00F00D75" w:rsidRPr="007A6F1F" w:rsidRDefault="00F00D75" w:rsidP="001E05F5">
      <w:pPr>
        <w:pStyle w:val="ListParagraph"/>
        <w:numPr>
          <w:ilvl w:val="0"/>
          <w:numId w:val="1"/>
        </w:numPr>
        <w:spacing w:after="0"/>
        <w:ind w:left="426" w:hanging="426"/>
        <w:rPr>
          <w:rFonts w:ascii="Times New Roman" w:hAnsi="Times New Roman" w:cs="Times New Roman"/>
          <w:sz w:val="20"/>
          <w:szCs w:val="20"/>
        </w:rPr>
      </w:pPr>
      <w:r w:rsidRPr="007A6F1F">
        <w:rPr>
          <w:rFonts w:ascii="Times New Roman" w:hAnsi="Times New Roman" w:cs="Times New Roman"/>
          <w:sz w:val="20"/>
          <w:szCs w:val="20"/>
        </w:rPr>
        <w:t>Budgets shall be adopted by the Board by 28 February</w:t>
      </w:r>
      <w:r w:rsidR="00D567A0">
        <w:rPr>
          <w:rFonts w:ascii="Times New Roman" w:hAnsi="Times New Roman" w:cs="Times New Roman"/>
          <w:sz w:val="20"/>
          <w:szCs w:val="20"/>
        </w:rPr>
        <w:t>.</w:t>
      </w:r>
      <w:r w:rsidRPr="007A6F1F">
        <w:rPr>
          <w:rFonts w:ascii="Times New Roman" w:hAnsi="Times New Roman" w:cs="Times New Roman"/>
          <w:sz w:val="20"/>
          <w:szCs w:val="20"/>
        </w:rPr>
        <w:t xml:space="preserve"> </w:t>
      </w:r>
    </w:p>
    <w:p w14:paraId="558E97C0" w14:textId="77777777" w:rsidR="00F00D75" w:rsidRPr="00A834C4" w:rsidRDefault="00F00D75" w:rsidP="007A6F1F">
      <w:pPr>
        <w:spacing w:after="0"/>
        <w:ind w:left="426" w:hanging="426"/>
        <w:rPr>
          <w:rFonts w:ascii="Times New Roman" w:hAnsi="Times New Roman" w:cs="Times New Roman"/>
          <w:sz w:val="20"/>
          <w:szCs w:val="20"/>
        </w:rPr>
      </w:pPr>
    </w:p>
    <w:p w14:paraId="5A6085C1" w14:textId="77777777" w:rsidR="00F00D75" w:rsidRPr="007A6F1F" w:rsidRDefault="00F00D75" w:rsidP="001E05F5">
      <w:pPr>
        <w:pStyle w:val="ListParagraph"/>
        <w:numPr>
          <w:ilvl w:val="0"/>
          <w:numId w:val="1"/>
        </w:numPr>
        <w:spacing w:after="0"/>
        <w:ind w:left="426" w:hanging="426"/>
        <w:rPr>
          <w:rFonts w:ascii="Times New Roman" w:hAnsi="Times New Roman" w:cs="Times New Roman"/>
          <w:sz w:val="20"/>
          <w:szCs w:val="20"/>
        </w:rPr>
      </w:pPr>
      <w:r w:rsidRPr="007A6F1F">
        <w:rPr>
          <w:rFonts w:ascii="Times New Roman" w:hAnsi="Times New Roman" w:cs="Times New Roman"/>
          <w:sz w:val="20"/>
          <w:szCs w:val="20"/>
        </w:rPr>
        <w:t>The budget shall provide a fixed portion of income, to be decided annually, to be reserved for long t</w:t>
      </w:r>
      <w:bookmarkStart w:id="21" w:name="_Toc115580892"/>
      <w:bookmarkStart w:id="22" w:name="_Toc115580918"/>
      <w:bookmarkStart w:id="23" w:name="_Toc115581029"/>
      <w:r w:rsidRPr="007A6F1F">
        <w:rPr>
          <w:rFonts w:ascii="Times New Roman" w:hAnsi="Times New Roman" w:cs="Times New Roman"/>
          <w:sz w:val="20"/>
          <w:szCs w:val="20"/>
        </w:rPr>
        <w:t xml:space="preserve">erm capital/maintenance items as per the 10 year plan. </w:t>
      </w:r>
    </w:p>
    <w:p w14:paraId="43F81142" w14:textId="77777777" w:rsidR="00F00D75" w:rsidRPr="00A834C4" w:rsidRDefault="00F00D75" w:rsidP="007A6F1F">
      <w:pPr>
        <w:spacing w:after="0"/>
        <w:ind w:left="426" w:hanging="426"/>
        <w:rPr>
          <w:rFonts w:ascii="Times New Roman" w:hAnsi="Times New Roman" w:cs="Times New Roman"/>
          <w:sz w:val="20"/>
          <w:szCs w:val="20"/>
        </w:rPr>
      </w:pPr>
    </w:p>
    <w:bookmarkEnd w:id="21"/>
    <w:bookmarkEnd w:id="22"/>
    <w:bookmarkEnd w:id="23"/>
    <w:p w14:paraId="1EBAEA25" w14:textId="77777777" w:rsidR="00F00D75" w:rsidRPr="007A6F1F" w:rsidRDefault="00F00D75" w:rsidP="001E05F5">
      <w:pPr>
        <w:pStyle w:val="ListParagraph"/>
        <w:numPr>
          <w:ilvl w:val="0"/>
          <w:numId w:val="1"/>
        </w:numPr>
        <w:spacing w:after="0"/>
        <w:ind w:left="426" w:hanging="426"/>
        <w:rPr>
          <w:rFonts w:ascii="Times New Roman" w:hAnsi="Times New Roman" w:cs="Times New Roman"/>
          <w:sz w:val="20"/>
          <w:szCs w:val="20"/>
        </w:rPr>
      </w:pPr>
      <w:r w:rsidRPr="007A6F1F">
        <w:rPr>
          <w:rFonts w:ascii="Times New Roman" w:hAnsi="Times New Roman" w:cs="Times New Roman"/>
          <w:sz w:val="20"/>
          <w:szCs w:val="20"/>
        </w:rPr>
        <w:t xml:space="preserve">With the exception of capital equipment allocations, the Principal shall have the authority to authorise spending to the budget levels approved. </w:t>
      </w:r>
    </w:p>
    <w:p w14:paraId="03B546C4" w14:textId="77777777" w:rsidR="00F00D75" w:rsidRPr="00A834C4" w:rsidRDefault="00F00D75" w:rsidP="007A6F1F">
      <w:pPr>
        <w:spacing w:after="0"/>
        <w:ind w:left="426" w:hanging="426"/>
        <w:rPr>
          <w:rFonts w:ascii="Times New Roman" w:hAnsi="Times New Roman" w:cs="Times New Roman"/>
          <w:sz w:val="20"/>
          <w:szCs w:val="20"/>
        </w:rPr>
      </w:pPr>
    </w:p>
    <w:p w14:paraId="5C687EF4" w14:textId="77777777" w:rsidR="00F00D75" w:rsidRPr="007A6F1F" w:rsidRDefault="00F00D75" w:rsidP="001E05F5">
      <w:pPr>
        <w:pStyle w:val="ListParagraph"/>
        <w:numPr>
          <w:ilvl w:val="0"/>
          <w:numId w:val="1"/>
        </w:numPr>
        <w:spacing w:after="0"/>
        <w:ind w:left="426" w:hanging="426"/>
        <w:rPr>
          <w:rFonts w:ascii="Times New Roman" w:hAnsi="Times New Roman" w:cs="Times New Roman"/>
          <w:sz w:val="20"/>
          <w:szCs w:val="20"/>
        </w:rPr>
      </w:pPr>
      <w:r w:rsidRPr="007A6F1F">
        <w:rPr>
          <w:rFonts w:ascii="Times New Roman" w:hAnsi="Times New Roman" w:cs="Times New Roman"/>
          <w:sz w:val="20"/>
          <w:szCs w:val="20"/>
        </w:rPr>
        <w:t>The Principal may delegate this authority to his/her discretion.</w:t>
      </w:r>
    </w:p>
    <w:p w14:paraId="2FDB47DC" w14:textId="77777777" w:rsidR="00F00D75" w:rsidRPr="00A834C4" w:rsidRDefault="00F00D75" w:rsidP="007A6F1F">
      <w:pPr>
        <w:spacing w:after="0"/>
        <w:ind w:left="426" w:hanging="426"/>
        <w:rPr>
          <w:rFonts w:ascii="Times New Roman" w:hAnsi="Times New Roman" w:cs="Times New Roman"/>
          <w:sz w:val="20"/>
          <w:szCs w:val="20"/>
        </w:rPr>
      </w:pPr>
    </w:p>
    <w:p w14:paraId="0A608802" w14:textId="77777777" w:rsidR="00F00D75" w:rsidRPr="007A6F1F" w:rsidRDefault="00F00D75" w:rsidP="001E05F5">
      <w:pPr>
        <w:pStyle w:val="ListParagraph"/>
        <w:numPr>
          <w:ilvl w:val="0"/>
          <w:numId w:val="1"/>
        </w:numPr>
        <w:spacing w:after="0"/>
        <w:ind w:left="426" w:hanging="426"/>
        <w:rPr>
          <w:rFonts w:ascii="Times New Roman" w:hAnsi="Times New Roman" w:cs="Times New Roman"/>
          <w:sz w:val="20"/>
          <w:szCs w:val="20"/>
        </w:rPr>
      </w:pPr>
      <w:r w:rsidRPr="007A6F1F">
        <w:rPr>
          <w:rFonts w:ascii="Times New Roman" w:hAnsi="Times New Roman" w:cs="Times New Roman"/>
          <w:sz w:val="20"/>
          <w:szCs w:val="20"/>
        </w:rPr>
        <w:t>The Board will oversee the spending of the budget through monthly reports, which will provide the following information for each spending category.</w:t>
      </w:r>
    </w:p>
    <w:p w14:paraId="344E7A56" w14:textId="77777777" w:rsidR="00F00D75" w:rsidRPr="007A6F1F" w:rsidRDefault="00F00D75" w:rsidP="001E05F5">
      <w:pPr>
        <w:pStyle w:val="ListParagraph"/>
        <w:numPr>
          <w:ilvl w:val="0"/>
          <w:numId w:val="2"/>
        </w:numPr>
        <w:spacing w:after="0"/>
        <w:ind w:hanging="76"/>
        <w:rPr>
          <w:rFonts w:ascii="Times New Roman" w:hAnsi="Times New Roman" w:cs="Times New Roman"/>
          <w:sz w:val="20"/>
          <w:szCs w:val="20"/>
        </w:rPr>
      </w:pPr>
      <w:r w:rsidRPr="007A6F1F">
        <w:rPr>
          <w:rFonts w:ascii="Times New Roman" w:hAnsi="Times New Roman" w:cs="Times New Roman"/>
          <w:sz w:val="20"/>
          <w:szCs w:val="20"/>
        </w:rPr>
        <w:t xml:space="preserve">total budget allocation </w:t>
      </w:r>
    </w:p>
    <w:p w14:paraId="41B80544" w14:textId="77777777" w:rsidR="00F00D75" w:rsidRPr="007A6F1F" w:rsidRDefault="00F00D75" w:rsidP="001E05F5">
      <w:pPr>
        <w:pStyle w:val="ListParagraph"/>
        <w:numPr>
          <w:ilvl w:val="0"/>
          <w:numId w:val="2"/>
        </w:numPr>
        <w:spacing w:after="0"/>
        <w:ind w:hanging="76"/>
        <w:rPr>
          <w:rFonts w:ascii="Times New Roman" w:hAnsi="Times New Roman" w:cs="Times New Roman"/>
          <w:sz w:val="20"/>
          <w:szCs w:val="20"/>
        </w:rPr>
      </w:pPr>
      <w:r w:rsidRPr="007A6F1F">
        <w:rPr>
          <w:rFonts w:ascii="Times New Roman" w:hAnsi="Times New Roman" w:cs="Times New Roman"/>
          <w:sz w:val="20"/>
          <w:szCs w:val="20"/>
        </w:rPr>
        <w:t>total spent to date</w:t>
      </w:r>
    </w:p>
    <w:p w14:paraId="4BAEDB3E" w14:textId="77777777" w:rsidR="00F00D75" w:rsidRPr="007A6F1F" w:rsidRDefault="00F00D75" w:rsidP="001E05F5">
      <w:pPr>
        <w:pStyle w:val="ListParagraph"/>
        <w:numPr>
          <w:ilvl w:val="0"/>
          <w:numId w:val="2"/>
        </w:numPr>
        <w:spacing w:after="0"/>
        <w:ind w:hanging="76"/>
        <w:rPr>
          <w:rFonts w:ascii="Times New Roman" w:hAnsi="Times New Roman" w:cs="Times New Roman"/>
          <w:sz w:val="20"/>
          <w:szCs w:val="20"/>
        </w:rPr>
      </w:pPr>
      <w:r w:rsidRPr="007A6F1F">
        <w:rPr>
          <w:rFonts w:ascii="Times New Roman" w:hAnsi="Times New Roman" w:cs="Times New Roman"/>
          <w:sz w:val="20"/>
          <w:szCs w:val="20"/>
        </w:rPr>
        <w:t>total spent this month</w:t>
      </w:r>
    </w:p>
    <w:p w14:paraId="0E1DB5B0" w14:textId="77777777" w:rsidR="00F00D75" w:rsidRPr="007A6F1F" w:rsidRDefault="00F00D75" w:rsidP="001E05F5">
      <w:pPr>
        <w:pStyle w:val="ListParagraph"/>
        <w:numPr>
          <w:ilvl w:val="0"/>
          <w:numId w:val="2"/>
        </w:numPr>
        <w:spacing w:after="0"/>
        <w:ind w:hanging="76"/>
        <w:rPr>
          <w:rFonts w:ascii="Times New Roman" w:hAnsi="Times New Roman" w:cs="Times New Roman"/>
          <w:sz w:val="20"/>
          <w:szCs w:val="20"/>
        </w:rPr>
      </w:pPr>
      <w:r w:rsidRPr="007A6F1F">
        <w:rPr>
          <w:rFonts w:ascii="Times New Roman" w:hAnsi="Times New Roman" w:cs="Times New Roman"/>
          <w:sz w:val="20"/>
          <w:szCs w:val="20"/>
        </w:rPr>
        <w:t>budget balance still available</w:t>
      </w:r>
    </w:p>
    <w:p w14:paraId="24CFE473" w14:textId="77777777" w:rsidR="00F00D75" w:rsidRPr="00A834C4" w:rsidRDefault="00F00D75" w:rsidP="007A6F1F">
      <w:pPr>
        <w:spacing w:after="0"/>
        <w:ind w:left="426" w:hanging="426"/>
        <w:rPr>
          <w:rFonts w:ascii="Times New Roman" w:hAnsi="Times New Roman" w:cs="Times New Roman"/>
          <w:sz w:val="20"/>
          <w:szCs w:val="20"/>
        </w:rPr>
      </w:pPr>
    </w:p>
    <w:p w14:paraId="567BDC81" w14:textId="77777777" w:rsidR="00F00D75" w:rsidRPr="007A6F1F" w:rsidRDefault="00F00D75" w:rsidP="001E05F5">
      <w:pPr>
        <w:pStyle w:val="ListParagraph"/>
        <w:numPr>
          <w:ilvl w:val="0"/>
          <w:numId w:val="1"/>
        </w:numPr>
        <w:spacing w:after="0"/>
        <w:ind w:left="426" w:hanging="426"/>
        <w:rPr>
          <w:rFonts w:ascii="Times New Roman" w:hAnsi="Times New Roman" w:cs="Times New Roman"/>
          <w:sz w:val="20"/>
          <w:szCs w:val="20"/>
        </w:rPr>
      </w:pPr>
      <w:r w:rsidRPr="007A6F1F">
        <w:rPr>
          <w:rFonts w:ascii="Times New Roman" w:hAnsi="Times New Roman" w:cs="Times New Roman"/>
          <w:sz w:val="20"/>
          <w:szCs w:val="20"/>
        </w:rPr>
        <w:t>Any spending over and above allocation</w:t>
      </w:r>
      <w:bookmarkStart w:id="24" w:name="_Toc115580894"/>
      <w:bookmarkStart w:id="25" w:name="_Toc115580920"/>
      <w:bookmarkStart w:id="26" w:name="_Toc115581031"/>
      <w:r w:rsidRPr="007A6F1F">
        <w:rPr>
          <w:rFonts w:ascii="Times New Roman" w:hAnsi="Times New Roman" w:cs="Times New Roman"/>
          <w:sz w:val="20"/>
          <w:szCs w:val="20"/>
        </w:rPr>
        <w:t xml:space="preserve"> must be approved by the Board</w:t>
      </w:r>
      <w:r w:rsidR="00D567A0">
        <w:rPr>
          <w:rFonts w:ascii="Times New Roman" w:hAnsi="Times New Roman" w:cs="Times New Roman"/>
          <w:sz w:val="20"/>
          <w:szCs w:val="20"/>
        </w:rPr>
        <w:t>.</w:t>
      </w:r>
      <w:r w:rsidRPr="007A6F1F">
        <w:rPr>
          <w:rFonts w:ascii="Times New Roman" w:hAnsi="Times New Roman" w:cs="Times New Roman"/>
          <w:sz w:val="20"/>
          <w:szCs w:val="20"/>
        </w:rPr>
        <w:t xml:space="preserve"> </w:t>
      </w:r>
    </w:p>
    <w:p w14:paraId="68C71AB3" w14:textId="77777777" w:rsidR="00F00D75" w:rsidRPr="00A834C4" w:rsidRDefault="00F00D75" w:rsidP="007A6F1F">
      <w:pPr>
        <w:spacing w:after="0"/>
        <w:ind w:left="426" w:hanging="426"/>
        <w:rPr>
          <w:rFonts w:ascii="Times New Roman" w:hAnsi="Times New Roman" w:cs="Times New Roman"/>
          <w:sz w:val="20"/>
          <w:szCs w:val="20"/>
        </w:rPr>
      </w:pPr>
    </w:p>
    <w:bookmarkEnd w:id="24"/>
    <w:bookmarkEnd w:id="25"/>
    <w:bookmarkEnd w:id="26"/>
    <w:p w14:paraId="39583D10" w14:textId="6CC6C513" w:rsidR="00F00D75" w:rsidRPr="007A6F1F" w:rsidRDefault="00892594" w:rsidP="001E05F5">
      <w:pPr>
        <w:pStyle w:val="ListParagraph"/>
        <w:numPr>
          <w:ilvl w:val="0"/>
          <w:numId w:val="1"/>
        </w:numPr>
        <w:spacing w:after="0"/>
        <w:ind w:left="426" w:hanging="426"/>
        <w:rPr>
          <w:rFonts w:ascii="Times New Roman" w:hAnsi="Times New Roman" w:cs="Times New Roman"/>
          <w:sz w:val="20"/>
          <w:szCs w:val="20"/>
        </w:rPr>
      </w:pPr>
      <w:r>
        <w:rPr>
          <w:rFonts w:ascii="Times New Roman" w:hAnsi="Times New Roman" w:cs="Times New Roman"/>
          <w:sz w:val="20"/>
          <w:szCs w:val="20"/>
        </w:rPr>
        <w:t xml:space="preserve">A </w:t>
      </w:r>
      <w:r w:rsidR="00F00D75" w:rsidRPr="007A6F1F">
        <w:rPr>
          <w:rFonts w:ascii="Times New Roman" w:hAnsi="Times New Roman" w:cs="Times New Roman"/>
          <w:sz w:val="20"/>
          <w:szCs w:val="20"/>
        </w:rPr>
        <w:t>full budget review will take place</w:t>
      </w:r>
      <w:r>
        <w:rPr>
          <w:rFonts w:ascii="Times New Roman" w:hAnsi="Times New Roman" w:cs="Times New Roman"/>
          <w:sz w:val="20"/>
          <w:szCs w:val="20"/>
        </w:rPr>
        <w:t xml:space="preserve"> mid-year</w:t>
      </w:r>
      <w:r w:rsidR="00F00D75" w:rsidRPr="007A6F1F">
        <w:rPr>
          <w:rFonts w:ascii="Times New Roman" w:hAnsi="Times New Roman" w:cs="Times New Roman"/>
          <w:sz w:val="20"/>
          <w:szCs w:val="20"/>
        </w:rPr>
        <w:t xml:space="preserve"> to determine if adjustments to the budget are necessary. </w:t>
      </w:r>
      <w:bookmarkStart w:id="27" w:name="_Toc115580895"/>
      <w:bookmarkStart w:id="28" w:name="_Toc115580921"/>
      <w:bookmarkStart w:id="29" w:name="_Toc115581032"/>
    </w:p>
    <w:p w14:paraId="092B6835" w14:textId="77777777" w:rsidR="00F00D75" w:rsidRPr="00A834C4" w:rsidRDefault="00F00D75" w:rsidP="007A6F1F">
      <w:pPr>
        <w:spacing w:after="0"/>
        <w:ind w:left="426" w:hanging="426"/>
        <w:rPr>
          <w:rFonts w:ascii="Times New Roman" w:hAnsi="Times New Roman" w:cs="Times New Roman"/>
          <w:sz w:val="20"/>
          <w:szCs w:val="20"/>
        </w:rPr>
      </w:pPr>
    </w:p>
    <w:p w14:paraId="6149611D" w14:textId="77777777" w:rsidR="00F00D75" w:rsidRPr="007A6F1F" w:rsidRDefault="00F00D75" w:rsidP="001E05F5">
      <w:pPr>
        <w:pStyle w:val="ListParagraph"/>
        <w:numPr>
          <w:ilvl w:val="0"/>
          <w:numId w:val="1"/>
        </w:numPr>
        <w:spacing w:after="0"/>
        <w:ind w:left="426" w:hanging="426"/>
        <w:rPr>
          <w:rFonts w:ascii="Times New Roman" w:hAnsi="Times New Roman" w:cs="Times New Roman"/>
          <w:sz w:val="20"/>
          <w:szCs w:val="20"/>
        </w:rPr>
      </w:pPr>
      <w:r w:rsidRPr="007A6F1F">
        <w:rPr>
          <w:rFonts w:ascii="Times New Roman" w:hAnsi="Times New Roman" w:cs="Times New Roman"/>
          <w:sz w:val="20"/>
          <w:szCs w:val="20"/>
        </w:rPr>
        <w:t>Class materials budgets:</w:t>
      </w:r>
      <w:bookmarkEnd w:id="27"/>
      <w:bookmarkEnd w:id="28"/>
      <w:bookmarkEnd w:id="29"/>
    </w:p>
    <w:p w14:paraId="571F87A6" w14:textId="77777777" w:rsidR="00F00D75" w:rsidRPr="007A6F1F" w:rsidRDefault="00F00D75" w:rsidP="001E05F5">
      <w:pPr>
        <w:pStyle w:val="ListParagraph"/>
        <w:numPr>
          <w:ilvl w:val="0"/>
          <w:numId w:val="3"/>
        </w:numPr>
        <w:spacing w:after="0"/>
        <w:ind w:left="709" w:hanging="425"/>
        <w:rPr>
          <w:rFonts w:ascii="Times New Roman" w:hAnsi="Times New Roman" w:cs="Times New Roman"/>
          <w:sz w:val="20"/>
          <w:szCs w:val="20"/>
        </w:rPr>
      </w:pPr>
      <w:r w:rsidRPr="007A6F1F">
        <w:rPr>
          <w:rFonts w:ascii="Times New Roman" w:hAnsi="Times New Roman" w:cs="Times New Roman"/>
          <w:sz w:val="20"/>
          <w:szCs w:val="20"/>
        </w:rPr>
        <w:t xml:space="preserve">should be spent on items that directly contribute to the quality of the learning/teaching environment </w:t>
      </w:r>
    </w:p>
    <w:p w14:paraId="6FA3DDA5" w14:textId="77777777" w:rsidR="00F00D75" w:rsidRPr="007A6F1F" w:rsidRDefault="00F00D75" w:rsidP="001E05F5">
      <w:pPr>
        <w:pStyle w:val="ListParagraph"/>
        <w:numPr>
          <w:ilvl w:val="0"/>
          <w:numId w:val="3"/>
        </w:numPr>
        <w:spacing w:after="0"/>
        <w:ind w:left="709" w:hanging="425"/>
        <w:rPr>
          <w:rFonts w:ascii="Times New Roman" w:hAnsi="Times New Roman" w:cs="Times New Roman"/>
          <w:sz w:val="20"/>
          <w:szCs w:val="20"/>
        </w:rPr>
      </w:pPr>
      <w:proofErr w:type="gramStart"/>
      <w:r w:rsidRPr="007A6F1F">
        <w:rPr>
          <w:rFonts w:ascii="Times New Roman" w:hAnsi="Times New Roman" w:cs="Times New Roman"/>
          <w:sz w:val="20"/>
          <w:szCs w:val="20"/>
        </w:rPr>
        <w:t>class</w:t>
      </w:r>
      <w:proofErr w:type="gramEnd"/>
      <w:r w:rsidRPr="007A6F1F">
        <w:rPr>
          <w:rFonts w:ascii="Times New Roman" w:hAnsi="Times New Roman" w:cs="Times New Roman"/>
          <w:sz w:val="20"/>
          <w:szCs w:val="20"/>
        </w:rPr>
        <w:t xml:space="preserve"> material budgets should be spent at t</w:t>
      </w:r>
      <w:bookmarkStart w:id="30" w:name="_Toc115580896"/>
      <w:bookmarkStart w:id="31" w:name="_Toc115580922"/>
      <w:bookmarkStart w:id="32" w:name="_Toc115581033"/>
      <w:r w:rsidRPr="007A6F1F">
        <w:rPr>
          <w:rFonts w:ascii="Times New Roman" w:hAnsi="Times New Roman" w:cs="Times New Roman"/>
          <w:sz w:val="20"/>
          <w:szCs w:val="20"/>
        </w:rPr>
        <w:t>he maximum rate of 40% by July.</w:t>
      </w:r>
    </w:p>
    <w:p w14:paraId="7C7AE3D2" w14:textId="77777777" w:rsidR="00F00D75" w:rsidRPr="00A834C4" w:rsidRDefault="00F00D75" w:rsidP="007A6F1F">
      <w:pPr>
        <w:spacing w:after="0"/>
        <w:ind w:left="426" w:hanging="426"/>
        <w:rPr>
          <w:rFonts w:ascii="Times New Roman" w:hAnsi="Times New Roman" w:cs="Times New Roman"/>
          <w:sz w:val="20"/>
          <w:szCs w:val="20"/>
        </w:rPr>
      </w:pPr>
    </w:p>
    <w:p w14:paraId="1182EA40" w14:textId="77777777" w:rsidR="00F00D75" w:rsidRPr="007A6F1F" w:rsidRDefault="00F00D75" w:rsidP="001E05F5">
      <w:pPr>
        <w:pStyle w:val="ListParagraph"/>
        <w:numPr>
          <w:ilvl w:val="0"/>
          <w:numId w:val="1"/>
        </w:numPr>
        <w:spacing w:after="0"/>
        <w:ind w:left="426" w:hanging="426"/>
        <w:rPr>
          <w:rFonts w:ascii="Times New Roman" w:hAnsi="Times New Roman" w:cs="Times New Roman"/>
          <w:sz w:val="20"/>
          <w:szCs w:val="20"/>
        </w:rPr>
      </w:pPr>
      <w:r w:rsidRPr="007A6F1F">
        <w:rPr>
          <w:rFonts w:ascii="Times New Roman" w:hAnsi="Times New Roman" w:cs="Times New Roman"/>
          <w:sz w:val="20"/>
          <w:szCs w:val="20"/>
        </w:rPr>
        <w:t xml:space="preserve"> Capital Equipment Budget:</w:t>
      </w:r>
      <w:bookmarkEnd w:id="30"/>
      <w:bookmarkEnd w:id="31"/>
      <w:bookmarkEnd w:id="32"/>
      <w:r w:rsidRPr="007A6F1F">
        <w:rPr>
          <w:rFonts w:ascii="Times New Roman" w:hAnsi="Times New Roman" w:cs="Times New Roman"/>
          <w:sz w:val="20"/>
          <w:szCs w:val="20"/>
        </w:rPr>
        <w:t xml:space="preserve"> </w:t>
      </w:r>
    </w:p>
    <w:p w14:paraId="66614F92" w14:textId="77777777" w:rsidR="00F00D75" w:rsidRPr="00A834C4" w:rsidRDefault="00F00D75" w:rsidP="00A834C4">
      <w:pPr>
        <w:spacing w:after="0"/>
        <w:rPr>
          <w:rFonts w:ascii="Times New Roman" w:hAnsi="Times New Roman" w:cs="Times New Roman"/>
          <w:sz w:val="20"/>
          <w:szCs w:val="20"/>
        </w:rPr>
      </w:pPr>
      <w:r w:rsidRPr="00A834C4">
        <w:rPr>
          <w:rFonts w:ascii="Times New Roman" w:hAnsi="Times New Roman" w:cs="Times New Roman"/>
          <w:sz w:val="20"/>
          <w:szCs w:val="20"/>
        </w:rPr>
        <w:t xml:space="preserve">The Principal in consultation with the staff shall draw up a list of capital equipment requirements for the year by 30 October. The list will be prioritised where possible. The Board shall approve spending in this category. </w:t>
      </w:r>
    </w:p>
    <w:p w14:paraId="3E368854" w14:textId="77777777" w:rsidR="00F00D75" w:rsidRPr="00A834C4" w:rsidRDefault="00F00D75" w:rsidP="00A834C4">
      <w:pPr>
        <w:spacing w:after="0"/>
        <w:rPr>
          <w:rFonts w:ascii="Times New Roman" w:hAnsi="Times New Roman" w:cs="Times New Roman"/>
          <w:sz w:val="20"/>
          <w:szCs w:val="20"/>
        </w:rPr>
      </w:pPr>
    </w:p>
    <w:p w14:paraId="4D18D4C2" w14:textId="77777777" w:rsidR="00F00D75" w:rsidRPr="00A834C4" w:rsidRDefault="00F00D75" w:rsidP="00A834C4">
      <w:pPr>
        <w:spacing w:after="0"/>
        <w:rPr>
          <w:rFonts w:ascii="Times New Roman" w:hAnsi="Times New Roman" w:cs="Times New Roman"/>
          <w:sz w:val="20"/>
          <w:szCs w:val="20"/>
        </w:rPr>
      </w:pPr>
      <w:r w:rsidRPr="00A834C4">
        <w:rPr>
          <w:rFonts w:ascii="Times New Roman" w:hAnsi="Times New Roman" w:cs="Times New Roman"/>
          <w:b/>
          <w:bCs/>
          <w:sz w:val="20"/>
          <w:szCs w:val="20"/>
        </w:rPr>
        <w:t>CONCLUSION</w:t>
      </w:r>
      <w:r w:rsidRPr="00A834C4">
        <w:rPr>
          <w:rFonts w:ascii="Times New Roman" w:hAnsi="Times New Roman" w:cs="Times New Roman"/>
          <w:sz w:val="20"/>
          <w:szCs w:val="20"/>
        </w:rPr>
        <w:tab/>
      </w:r>
    </w:p>
    <w:p w14:paraId="4CA6F2F0" w14:textId="77777777" w:rsidR="00F00D75" w:rsidRDefault="00F00D75" w:rsidP="00A834C4">
      <w:pPr>
        <w:spacing w:after="0"/>
        <w:rPr>
          <w:rFonts w:ascii="Times New Roman" w:hAnsi="Times New Roman" w:cs="Times New Roman"/>
          <w:sz w:val="20"/>
          <w:szCs w:val="20"/>
        </w:rPr>
      </w:pPr>
      <w:r w:rsidRPr="00A834C4">
        <w:rPr>
          <w:rFonts w:ascii="Times New Roman" w:hAnsi="Times New Roman" w:cs="Times New Roman"/>
          <w:sz w:val="20"/>
          <w:szCs w:val="20"/>
        </w:rPr>
        <w:t xml:space="preserve">It will be the Board and Principal’s goal to allocate and use the available finances for the betterment of the pupils and the school environment. </w:t>
      </w:r>
    </w:p>
    <w:p w14:paraId="3BC2C092" w14:textId="77777777" w:rsidR="00F8577C" w:rsidRPr="00A834C4" w:rsidRDefault="00F8577C" w:rsidP="00A834C4">
      <w:pPr>
        <w:spacing w:after="0"/>
        <w:rPr>
          <w:rFonts w:ascii="Times New Roman" w:hAnsi="Times New Roman" w:cs="Times New Roman"/>
          <w:sz w:val="20"/>
          <w:szCs w:val="20"/>
        </w:rPr>
      </w:pPr>
    </w:p>
    <w:p w14:paraId="396283A5" w14:textId="77777777" w:rsidR="00F00D75" w:rsidRPr="00A834C4" w:rsidRDefault="00F00D75" w:rsidP="00A834C4">
      <w:pPr>
        <w:spacing w:after="0"/>
        <w:rPr>
          <w:rFonts w:ascii="Times New Roman" w:hAnsi="Times New Roman" w:cs="Times New Roman"/>
          <w:sz w:val="20"/>
          <w:szCs w:val="20"/>
        </w:rPr>
      </w:pPr>
    </w:p>
    <w:p w14:paraId="13612C48" w14:textId="77777777" w:rsidR="00F00D75" w:rsidRDefault="00F00D75" w:rsidP="00A834C4">
      <w:pPr>
        <w:spacing w:after="0"/>
        <w:rPr>
          <w:rFonts w:ascii="Times New Roman" w:hAnsi="Times New Roman" w:cs="Times New Roman"/>
          <w:sz w:val="20"/>
          <w:szCs w:val="20"/>
        </w:rPr>
      </w:pPr>
    </w:p>
    <w:p w14:paraId="11EC89BF" w14:textId="77777777" w:rsidR="005A368B" w:rsidRDefault="005A368B" w:rsidP="00A834C4">
      <w:pPr>
        <w:spacing w:after="0"/>
        <w:rPr>
          <w:rFonts w:ascii="Times New Roman" w:hAnsi="Times New Roman" w:cs="Times New Roman"/>
          <w:sz w:val="20"/>
          <w:szCs w:val="20"/>
        </w:rPr>
      </w:pPr>
    </w:p>
    <w:p w14:paraId="3A6D11B8" w14:textId="77777777" w:rsidR="00DD2D1F" w:rsidRPr="00D80D0E" w:rsidRDefault="00DD2D1F" w:rsidP="00DD2D1F">
      <w:pPr>
        <w:pStyle w:val="Heading1"/>
        <w:jc w:val="center"/>
        <w:rPr>
          <w:rFonts w:ascii="Times New Roman" w:hAnsi="Times New Roman" w:cs="Times New Roman"/>
          <w:sz w:val="36"/>
          <w:szCs w:val="36"/>
        </w:rPr>
      </w:pPr>
      <w:bookmarkStart w:id="33" w:name="_Toc508970683"/>
      <w:bookmarkStart w:id="34" w:name="_Toc319416427"/>
      <w:bookmarkStart w:id="35" w:name="_Toc320085688"/>
      <w:bookmarkStart w:id="36" w:name="_Toc320085773"/>
      <w:bookmarkStart w:id="37" w:name="_Toc319416426"/>
      <w:bookmarkStart w:id="38" w:name="_Toc320085687"/>
      <w:bookmarkStart w:id="39" w:name="_Toc320085772"/>
      <w:r w:rsidRPr="00D80D0E">
        <w:rPr>
          <w:rFonts w:ascii="Times New Roman" w:hAnsi="Times New Roman" w:cs="Times New Roman"/>
          <w:sz w:val="36"/>
          <w:szCs w:val="36"/>
        </w:rPr>
        <w:lastRenderedPageBreak/>
        <w:t>Credit Card Policy</w:t>
      </w:r>
      <w:bookmarkEnd w:id="33"/>
    </w:p>
    <w:p w14:paraId="054D9591" w14:textId="77777777" w:rsidR="00DD2D1F" w:rsidRPr="00954EB0" w:rsidRDefault="00DD2D1F" w:rsidP="00DD2D1F">
      <w:pPr>
        <w:spacing w:after="0"/>
        <w:jc w:val="center"/>
        <w:rPr>
          <w:rFonts w:ascii="Times New Roman" w:hAnsi="Times New Roman" w:cs="Times New Roman"/>
          <w:b/>
          <w:sz w:val="20"/>
          <w:szCs w:val="20"/>
        </w:rPr>
      </w:pPr>
    </w:p>
    <w:p w14:paraId="0C6F875D" w14:textId="77777777" w:rsidR="00DD2D1F" w:rsidRPr="00954EB0" w:rsidRDefault="00DD2D1F" w:rsidP="00DD2D1F">
      <w:pPr>
        <w:spacing w:after="0"/>
        <w:rPr>
          <w:rFonts w:ascii="Times New Roman" w:hAnsi="Times New Roman" w:cs="Times New Roman"/>
          <w:b/>
          <w:sz w:val="20"/>
          <w:szCs w:val="20"/>
        </w:rPr>
      </w:pPr>
      <w:r>
        <w:rPr>
          <w:rFonts w:ascii="Times New Roman" w:hAnsi="Times New Roman" w:cs="Times New Roman"/>
          <w:b/>
          <w:sz w:val="20"/>
          <w:szCs w:val="20"/>
        </w:rPr>
        <w:t xml:space="preserve">1. </w:t>
      </w:r>
      <w:r w:rsidR="006579CF">
        <w:rPr>
          <w:rFonts w:ascii="Times New Roman" w:hAnsi="Times New Roman" w:cs="Times New Roman"/>
          <w:b/>
          <w:sz w:val="20"/>
          <w:szCs w:val="20"/>
        </w:rPr>
        <w:t>PURPOSE AND SCOPE</w:t>
      </w:r>
    </w:p>
    <w:p w14:paraId="2DA8AA4B" w14:textId="77777777" w:rsidR="00DD2D1F" w:rsidRPr="00954EB0" w:rsidRDefault="00DD2D1F" w:rsidP="00DD2D1F">
      <w:pPr>
        <w:spacing w:after="0"/>
        <w:rPr>
          <w:rFonts w:ascii="Times New Roman" w:hAnsi="Times New Roman" w:cs="Times New Roman"/>
          <w:sz w:val="20"/>
          <w:szCs w:val="20"/>
        </w:rPr>
      </w:pPr>
      <w:r w:rsidRPr="00954EB0">
        <w:rPr>
          <w:rFonts w:ascii="Times New Roman" w:hAnsi="Times New Roman" w:cs="Times New Roman"/>
          <w:sz w:val="20"/>
          <w:szCs w:val="20"/>
        </w:rPr>
        <w:t>The purpose of this policy is to set out policy and procedures relating to the use of Donovan Primary Board of Trustees credit cards as a method of payment for some Donovan Primary School expenditure.</w:t>
      </w:r>
    </w:p>
    <w:p w14:paraId="3A99B8DE" w14:textId="77777777" w:rsidR="00DD2D1F" w:rsidRPr="00954EB0" w:rsidRDefault="00DD2D1F" w:rsidP="00DD2D1F">
      <w:pPr>
        <w:spacing w:after="0"/>
        <w:rPr>
          <w:rFonts w:ascii="Times New Roman" w:hAnsi="Times New Roman" w:cs="Times New Roman"/>
          <w:sz w:val="20"/>
          <w:szCs w:val="20"/>
        </w:rPr>
      </w:pPr>
    </w:p>
    <w:p w14:paraId="3655EA46" w14:textId="77777777" w:rsidR="00DD2D1F" w:rsidRPr="00954EB0" w:rsidRDefault="00DD2D1F" w:rsidP="00DD2D1F">
      <w:pPr>
        <w:spacing w:after="0"/>
        <w:rPr>
          <w:rFonts w:ascii="Times New Roman" w:hAnsi="Times New Roman" w:cs="Times New Roman"/>
          <w:sz w:val="20"/>
          <w:szCs w:val="20"/>
        </w:rPr>
      </w:pPr>
      <w:r w:rsidRPr="00954EB0">
        <w:rPr>
          <w:rFonts w:ascii="Times New Roman" w:hAnsi="Times New Roman" w:cs="Times New Roman"/>
          <w:sz w:val="20"/>
          <w:szCs w:val="20"/>
        </w:rPr>
        <w:t>Credit cards must only be used where usual means of payment on account or by cheque are not feasible.</w:t>
      </w:r>
    </w:p>
    <w:p w14:paraId="1909602A" w14:textId="77777777" w:rsidR="00DD2D1F" w:rsidRPr="00954EB0" w:rsidRDefault="00DD2D1F" w:rsidP="00DD2D1F">
      <w:pPr>
        <w:spacing w:after="0"/>
        <w:rPr>
          <w:rFonts w:ascii="Times New Roman" w:hAnsi="Times New Roman" w:cs="Times New Roman"/>
          <w:sz w:val="20"/>
          <w:szCs w:val="20"/>
        </w:rPr>
      </w:pPr>
    </w:p>
    <w:p w14:paraId="17BAF1D8" w14:textId="77777777" w:rsidR="00DD2D1F" w:rsidRPr="00954EB0" w:rsidRDefault="00DD2D1F" w:rsidP="00DD2D1F">
      <w:pPr>
        <w:spacing w:after="0"/>
        <w:rPr>
          <w:rFonts w:ascii="Times New Roman" w:hAnsi="Times New Roman" w:cs="Times New Roman"/>
          <w:sz w:val="20"/>
          <w:szCs w:val="20"/>
        </w:rPr>
      </w:pPr>
      <w:r w:rsidRPr="00954EB0">
        <w:rPr>
          <w:rFonts w:ascii="Times New Roman" w:hAnsi="Times New Roman" w:cs="Times New Roman"/>
          <w:sz w:val="20"/>
          <w:szCs w:val="20"/>
        </w:rPr>
        <w:t>Credit cards are never to be used for non-business related and/or personal expenditure.</w:t>
      </w:r>
    </w:p>
    <w:p w14:paraId="79DCA2FD" w14:textId="77777777" w:rsidR="00DD2D1F" w:rsidRPr="00954EB0" w:rsidRDefault="00DD2D1F" w:rsidP="00DD2D1F">
      <w:pPr>
        <w:spacing w:after="0"/>
        <w:rPr>
          <w:rFonts w:ascii="Times New Roman" w:hAnsi="Times New Roman" w:cs="Times New Roman"/>
          <w:sz w:val="20"/>
          <w:szCs w:val="20"/>
        </w:rPr>
      </w:pPr>
    </w:p>
    <w:p w14:paraId="2065B49B" w14:textId="77777777" w:rsidR="00DD2D1F" w:rsidRPr="00954EB0" w:rsidRDefault="00DD2D1F" w:rsidP="00DD2D1F">
      <w:pPr>
        <w:spacing w:after="0"/>
        <w:rPr>
          <w:rFonts w:ascii="Times New Roman" w:hAnsi="Times New Roman" w:cs="Times New Roman"/>
          <w:sz w:val="20"/>
          <w:szCs w:val="20"/>
        </w:rPr>
      </w:pPr>
      <w:r w:rsidRPr="00954EB0">
        <w:rPr>
          <w:rFonts w:ascii="Times New Roman" w:hAnsi="Times New Roman" w:cs="Times New Roman"/>
          <w:sz w:val="20"/>
          <w:szCs w:val="20"/>
        </w:rPr>
        <w:t>Credit Card limits will be set by Donovan Primary Board of Trustees.</w:t>
      </w:r>
    </w:p>
    <w:p w14:paraId="78CE58F9" w14:textId="77777777" w:rsidR="00DD2D1F" w:rsidRPr="00954EB0" w:rsidRDefault="00DD2D1F" w:rsidP="00DD2D1F">
      <w:pPr>
        <w:spacing w:after="0"/>
        <w:rPr>
          <w:rFonts w:ascii="Times New Roman" w:hAnsi="Times New Roman" w:cs="Times New Roman"/>
          <w:b/>
          <w:sz w:val="20"/>
          <w:szCs w:val="20"/>
        </w:rPr>
      </w:pPr>
    </w:p>
    <w:p w14:paraId="1F385147" w14:textId="77777777" w:rsidR="00DD2D1F" w:rsidRPr="00954EB0" w:rsidRDefault="00DD2D1F" w:rsidP="00DD2D1F">
      <w:pPr>
        <w:spacing w:after="0"/>
        <w:rPr>
          <w:rFonts w:ascii="Times New Roman" w:hAnsi="Times New Roman" w:cs="Times New Roman"/>
          <w:b/>
          <w:sz w:val="20"/>
          <w:szCs w:val="20"/>
        </w:rPr>
      </w:pPr>
      <w:r>
        <w:rPr>
          <w:rFonts w:ascii="Times New Roman" w:hAnsi="Times New Roman" w:cs="Times New Roman"/>
          <w:b/>
          <w:sz w:val="20"/>
          <w:szCs w:val="20"/>
        </w:rPr>
        <w:t xml:space="preserve">2. </w:t>
      </w:r>
      <w:r w:rsidR="006579CF">
        <w:rPr>
          <w:rFonts w:ascii="Times New Roman" w:hAnsi="Times New Roman" w:cs="Times New Roman"/>
          <w:b/>
          <w:sz w:val="20"/>
          <w:szCs w:val="20"/>
        </w:rPr>
        <w:t>PRINCIPLES</w:t>
      </w:r>
    </w:p>
    <w:p w14:paraId="4E92DE58" w14:textId="77777777" w:rsidR="00DD2D1F" w:rsidRPr="00954EB0" w:rsidRDefault="00DD2D1F" w:rsidP="00DD2D1F">
      <w:pPr>
        <w:spacing w:after="0"/>
        <w:rPr>
          <w:rFonts w:ascii="Times New Roman" w:hAnsi="Times New Roman" w:cs="Times New Roman"/>
          <w:sz w:val="20"/>
          <w:szCs w:val="20"/>
        </w:rPr>
      </w:pPr>
      <w:r w:rsidRPr="00954EB0">
        <w:rPr>
          <w:rFonts w:ascii="Times New Roman" w:hAnsi="Times New Roman" w:cs="Times New Roman"/>
          <w:sz w:val="20"/>
          <w:szCs w:val="20"/>
        </w:rPr>
        <w:t>The credit card expenditure will be subjected to the Donovan Primary Financial Management Policy.</w:t>
      </w:r>
    </w:p>
    <w:p w14:paraId="7368AFBB" w14:textId="77777777" w:rsidR="00DD2D1F" w:rsidRPr="00954EB0" w:rsidRDefault="00DD2D1F" w:rsidP="00DD2D1F">
      <w:pPr>
        <w:spacing w:after="0"/>
        <w:rPr>
          <w:rFonts w:ascii="Times New Roman" w:hAnsi="Times New Roman" w:cs="Times New Roman"/>
          <w:sz w:val="20"/>
          <w:szCs w:val="20"/>
        </w:rPr>
      </w:pPr>
    </w:p>
    <w:p w14:paraId="122A8A01" w14:textId="77777777" w:rsidR="00DD2D1F" w:rsidRPr="00954EB0" w:rsidRDefault="00DD2D1F" w:rsidP="00DD2D1F">
      <w:pPr>
        <w:spacing w:after="0"/>
        <w:rPr>
          <w:rFonts w:ascii="Times New Roman" w:hAnsi="Times New Roman" w:cs="Times New Roman"/>
          <w:sz w:val="20"/>
          <w:szCs w:val="20"/>
        </w:rPr>
      </w:pPr>
      <w:r w:rsidRPr="00954EB0">
        <w:rPr>
          <w:rFonts w:ascii="Times New Roman" w:hAnsi="Times New Roman" w:cs="Times New Roman"/>
          <w:sz w:val="20"/>
          <w:szCs w:val="20"/>
        </w:rPr>
        <w:t>Expenditure decisions should</w:t>
      </w:r>
      <w:r w:rsidR="006579CF">
        <w:rPr>
          <w:rFonts w:ascii="Times New Roman" w:hAnsi="Times New Roman" w:cs="Times New Roman"/>
          <w:sz w:val="20"/>
          <w:szCs w:val="20"/>
        </w:rPr>
        <w:t>:</w:t>
      </w:r>
    </w:p>
    <w:p w14:paraId="04FCFF97" w14:textId="77777777" w:rsidR="00DD2D1F" w:rsidRPr="006579CF" w:rsidRDefault="00DD2D1F" w:rsidP="006579CF">
      <w:pPr>
        <w:pStyle w:val="ListParagraph"/>
        <w:numPr>
          <w:ilvl w:val="0"/>
          <w:numId w:val="33"/>
        </w:numPr>
        <w:spacing w:after="0"/>
        <w:rPr>
          <w:rFonts w:ascii="Times New Roman" w:hAnsi="Times New Roman" w:cs="Times New Roman"/>
          <w:sz w:val="20"/>
          <w:szCs w:val="20"/>
        </w:rPr>
      </w:pPr>
      <w:r w:rsidRPr="006579CF">
        <w:rPr>
          <w:rFonts w:ascii="Times New Roman" w:hAnsi="Times New Roman" w:cs="Times New Roman"/>
          <w:sz w:val="20"/>
          <w:szCs w:val="20"/>
        </w:rPr>
        <w:t>Have a justifiable business purpose and,</w:t>
      </w:r>
    </w:p>
    <w:p w14:paraId="78E5F24F" w14:textId="77777777" w:rsidR="00DD2D1F" w:rsidRPr="006579CF" w:rsidRDefault="00DD2D1F" w:rsidP="006579CF">
      <w:pPr>
        <w:pStyle w:val="ListParagraph"/>
        <w:numPr>
          <w:ilvl w:val="0"/>
          <w:numId w:val="33"/>
        </w:numPr>
        <w:spacing w:after="0"/>
        <w:rPr>
          <w:rFonts w:ascii="Times New Roman" w:hAnsi="Times New Roman" w:cs="Times New Roman"/>
          <w:sz w:val="20"/>
          <w:szCs w:val="20"/>
        </w:rPr>
      </w:pPr>
      <w:r w:rsidRPr="006579CF">
        <w:rPr>
          <w:rFonts w:ascii="Times New Roman" w:hAnsi="Times New Roman" w:cs="Times New Roman"/>
          <w:sz w:val="20"/>
          <w:szCs w:val="20"/>
        </w:rPr>
        <w:t>Preserve impartiality and,</w:t>
      </w:r>
    </w:p>
    <w:p w14:paraId="288DB238" w14:textId="77777777" w:rsidR="00DD2D1F" w:rsidRPr="006579CF" w:rsidRDefault="00DD2D1F" w:rsidP="006579CF">
      <w:pPr>
        <w:pStyle w:val="ListParagraph"/>
        <w:numPr>
          <w:ilvl w:val="0"/>
          <w:numId w:val="33"/>
        </w:numPr>
        <w:spacing w:after="0"/>
        <w:rPr>
          <w:rFonts w:ascii="Times New Roman" w:hAnsi="Times New Roman" w:cs="Times New Roman"/>
          <w:sz w:val="20"/>
          <w:szCs w:val="20"/>
        </w:rPr>
      </w:pPr>
      <w:r w:rsidRPr="006579CF">
        <w:rPr>
          <w:rFonts w:ascii="Times New Roman" w:hAnsi="Times New Roman" w:cs="Times New Roman"/>
          <w:sz w:val="20"/>
          <w:szCs w:val="20"/>
        </w:rPr>
        <w:t>Be made with integrity and,</w:t>
      </w:r>
    </w:p>
    <w:p w14:paraId="5EFAC903" w14:textId="77777777" w:rsidR="00DD2D1F" w:rsidRPr="006579CF" w:rsidRDefault="00DD2D1F" w:rsidP="006579CF">
      <w:pPr>
        <w:pStyle w:val="ListParagraph"/>
        <w:numPr>
          <w:ilvl w:val="0"/>
          <w:numId w:val="33"/>
        </w:numPr>
        <w:spacing w:after="0"/>
        <w:rPr>
          <w:rFonts w:ascii="Times New Roman" w:hAnsi="Times New Roman" w:cs="Times New Roman"/>
          <w:sz w:val="20"/>
          <w:szCs w:val="20"/>
        </w:rPr>
      </w:pPr>
      <w:r w:rsidRPr="006579CF">
        <w:rPr>
          <w:rFonts w:ascii="Times New Roman" w:hAnsi="Times New Roman" w:cs="Times New Roman"/>
          <w:sz w:val="20"/>
          <w:szCs w:val="20"/>
        </w:rPr>
        <w:t>Be moderate and conservative, having regard to the circumstances and,</w:t>
      </w:r>
    </w:p>
    <w:p w14:paraId="55FE5A8B" w14:textId="77777777" w:rsidR="00DD2D1F" w:rsidRPr="006579CF" w:rsidRDefault="00DD2D1F" w:rsidP="006579CF">
      <w:pPr>
        <w:pStyle w:val="ListParagraph"/>
        <w:numPr>
          <w:ilvl w:val="0"/>
          <w:numId w:val="33"/>
        </w:numPr>
        <w:spacing w:after="0"/>
        <w:rPr>
          <w:rFonts w:ascii="Times New Roman" w:hAnsi="Times New Roman" w:cs="Times New Roman"/>
          <w:sz w:val="20"/>
          <w:szCs w:val="20"/>
        </w:rPr>
      </w:pPr>
      <w:r w:rsidRPr="006579CF">
        <w:rPr>
          <w:rFonts w:ascii="Times New Roman" w:hAnsi="Times New Roman" w:cs="Times New Roman"/>
          <w:sz w:val="20"/>
          <w:szCs w:val="20"/>
        </w:rPr>
        <w:t>Be made transparently and be appropriate in all respects.</w:t>
      </w:r>
    </w:p>
    <w:p w14:paraId="19E47A43" w14:textId="77777777" w:rsidR="00DD2D1F" w:rsidRPr="00954EB0" w:rsidRDefault="00DD2D1F" w:rsidP="00DD2D1F">
      <w:pPr>
        <w:spacing w:after="0"/>
        <w:rPr>
          <w:rFonts w:ascii="Times New Roman" w:hAnsi="Times New Roman" w:cs="Times New Roman"/>
          <w:sz w:val="20"/>
          <w:szCs w:val="20"/>
        </w:rPr>
      </w:pPr>
    </w:p>
    <w:p w14:paraId="6D33282A" w14:textId="77777777" w:rsidR="00DD2D1F" w:rsidRPr="00954EB0" w:rsidRDefault="00DD2D1F" w:rsidP="00DD2D1F">
      <w:pPr>
        <w:spacing w:after="0"/>
        <w:rPr>
          <w:rFonts w:ascii="Times New Roman" w:hAnsi="Times New Roman" w:cs="Times New Roman"/>
          <w:b/>
          <w:sz w:val="20"/>
          <w:szCs w:val="20"/>
        </w:rPr>
      </w:pPr>
      <w:r>
        <w:rPr>
          <w:rFonts w:ascii="Times New Roman" w:hAnsi="Times New Roman" w:cs="Times New Roman"/>
          <w:b/>
          <w:sz w:val="20"/>
          <w:szCs w:val="20"/>
        </w:rPr>
        <w:t xml:space="preserve">3. </w:t>
      </w:r>
      <w:r w:rsidR="006579CF">
        <w:rPr>
          <w:rFonts w:ascii="Times New Roman" w:hAnsi="Times New Roman" w:cs="Times New Roman"/>
          <w:b/>
          <w:sz w:val="20"/>
          <w:szCs w:val="20"/>
        </w:rPr>
        <w:t>POLICY AND PROCEDURES</w:t>
      </w:r>
    </w:p>
    <w:p w14:paraId="5E98CC91" w14:textId="77777777" w:rsidR="00DD2D1F" w:rsidRPr="00954EB0" w:rsidRDefault="00DD2D1F" w:rsidP="00DD2D1F">
      <w:pPr>
        <w:spacing w:after="0"/>
        <w:rPr>
          <w:rFonts w:ascii="Times New Roman" w:hAnsi="Times New Roman" w:cs="Times New Roman"/>
          <w:b/>
          <w:sz w:val="20"/>
          <w:szCs w:val="20"/>
        </w:rPr>
      </w:pPr>
      <w:r>
        <w:rPr>
          <w:rFonts w:ascii="Times New Roman" w:hAnsi="Times New Roman" w:cs="Times New Roman"/>
          <w:b/>
          <w:sz w:val="20"/>
          <w:szCs w:val="20"/>
        </w:rPr>
        <w:t xml:space="preserve"> a.</w:t>
      </w:r>
      <w:r w:rsidRPr="00954EB0">
        <w:rPr>
          <w:rFonts w:ascii="Times New Roman" w:hAnsi="Times New Roman" w:cs="Times New Roman"/>
          <w:b/>
          <w:sz w:val="20"/>
          <w:szCs w:val="20"/>
        </w:rPr>
        <w:t xml:space="preserve"> Use</w:t>
      </w:r>
    </w:p>
    <w:p w14:paraId="26ECB384"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Credit cards will only be used where usual means of payment on account or by cheque are not feasible.</w:t>
      </w:r>
    </w:p>
    <w:p w14:paraId="61AF8473" w14:textId="77777777" w:rsidR="00DD2D1F" w:rsidRPr="00954EB0" w:rsidRDefault="00DD2D1F" w:rsidP="006579CF">
      <w:pPr>
        <w:spacing w:after="0"/>
        <w:jc w:val="both"/>
        <w:rPr>
          <w:rFonts w:ascii="Times New Roman" w:hAnsi="Times New Roman" w:cs="Times New Roman"/>
          <w:sz w:val="20"/>
          <w:szCs w:val="20"/>
        </w:rPr>
      </w:pPr>
    </w:p>
    <w:p w14:paraId="25792425"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Prior to the card being issued, the recipient must be given a copy of this policy and be required to sign it to signify they have read and understood it.</w:t>
      </w:r>
    </w:p>
    <w:p w14:paraId="336C564A" w14:textId="77777777" w:rsidR="00DD2D1F" w:rsidRPr="00954EB0" w:rsidRDefault="00DD2D1F" w:rsidP="006579CF">
      <w:pPr>
        <w:spacing w:after="0"/>
        <w:jc w:val="both"/>
        <w:rPr>
          <w:rFonts w:ascii="Times New Roman" w:hAnsi="Times New Roman" w:cs="Times New Roman"/>
          <w:sz w:val="20"/>
          <w:szCs w:val="20"/>
        </w:rPr>
      </w:pPr>
    </w:p>
    <w:p w14:paraId="5E372D39"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 xml:space="preserve">All cardholders are required to sign a </w:t>
      </w:r>
      <w:r w:rsidRPr="00954EB0">
        <w:rPr>
          <w:rFonts w:ascii="Times New Roman" w:hAnsi="Times New Roman" w:cs="Times New Roman"/>
          <w:i/>
          <w:sz w:val="20"/>
          <w:szCs w:val="20"/>
        </w:rPr>
        <w:t>Terms and Conditions of Use</w:t>
      </w:r>
      <w:r w:rsidRPr="00954EB0">
        <w:rPr>
          <w:rFonts w:ascii="Times New Roman" w:hAnsi="Times New Roman" w:cs="Times New Roman"/>
          <w:sz w:val="20"/>
          <w:szCs w:val="20"/>
        </w:rPr>
        <w:t xml:space="preserve"> form before being issued with the card.</w:t>
      </w:r>
    </w:p>
    <w:p w14:paraId="05CEC378" w14:textId="77777777" w:rsidR="00DD2D1F" w:rsidRPr="00954EB0" w:rsidRDefault="00DD2D1F" w:rsidP="006579CF">
      <w:pPr>
        <w:spacing w:after="0"/>
        <w:jc w:val="both"/>
        <w:rPr>
          <w:rFonts w:ascii="Times New Roman" w:hAnsi="Times New Roman" w:cs="Times New Roman"/>
          <w:sz w:val="20"/>
          <w:szCs w:val="20"/>
        </w:rPr>
      </w:pPr>
    </w:p>
    <w:p w14:paraId="682D8B50"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All expenditure must be support</w:t>
      </w:r>
      <w:r w:rsidR="00892594">
        <w:rPr>
          <w:rFonts w:ascii="Times New Roman" w:hAnsi="Times New Roman" w:cs="Times New Roman"/>
          <w:sz w:val="20"/>
          <w:szCs w:val="20"/>
        </w:rPr>
        <w:t>ed</w:t>
      </w:r>
      <w:r w:rsidRPr="00954EB0">
        <w:rPr>
          <w:rFonts w:ascii="Times New Roman" w:hAnsi="Times New Roman" w:cs="Times New Roman"/>
          <w:sz w:val="20"/>
          <w:szCs w:val="20"/>
        </w:rPr>
        <w:t xml:space="preserve"> by a detailed tax invoice.</w:t>
      </w:r>
    </w:p>
    <w:p w14:paraId="36466929" w14:textId="77777777" w:rsidR="00DD2D1F" w:rsidRPr="00954EB0" w:rsidRDefault="00DD2D1F" w:rsidP="006579CF">
      <w:pPr>
        <w:spacing w:after="0"/>
        <w:jc w:val="both"/>
        <w:rPr>
          <w:rFonts w:ascii="Times New Roman" w:hAnsi="Times New Roman" w:cs="Times New Roman"/>
          <w:sz w:val="20"/>
          <w:szCs w:val="20"/>
        </w:rPr>
      </w:pPr>
    </w:p>
    <w:p w14:paraId="463D0F5A"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Adequate narration is required on each transaction receipt including what ledger the expense is to be coded.</w:t>
      </w:r>
    </w:p>
    <w:p w14:paraId="2F82D826" w14:textId="77777777" w:rsidR="00DD2D1F" w:rsidRPr="00954EB0" w:rsidRDefault="00DD2D1F" w:rsidP="006579CF">
      <w:pPr>
        <w:spacing w:after="0"/>
        <w:jc w:val="both"/>
        <w:rPr>
          <w:rFonts w:ascii="Times New Roman" w:hAnsi="Times New Roman" w:cs="Times New Roman"/>
          <w:sz w:val="20"/>
          <w:szCs w:val="20"/>
        </w:rPr>
      </w:pPr>
    </w:p>
    <w:p w14:paraId="49AAE539"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Cardholders must comply with the Westpac Bank policy on PINs</w:t>
      </w:r>
    </w:p>
    <w:p w14:paraId="3C28971F" w14:textId="77777777" w:rsidR="00DD2D1F" w:rsidRPr="00954EB0" w:rsidRDefault="00DD2D1F" w:rsidP="006579CF">
      <w:pPr>
        <w:spacing w:after="0"/>
        <w:jc w:val="both"/>
        <w:rPr>
          <w:rFonts w:ascii="Times New Roman" w:hAnsi="Times New Roman" w:cs="Times New Roman"/>
          <w:sz w:val="20"/>
          <w:szCs w:val="20"/>
        </w:rPr>
      </w:pPr>
    </w:p>
    <w:p w14:paraId="7C3A4AD0"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Cash advances are not available on Donovan Primary Board of Trustees credit cards.</w:t>
      </w:r>
    </w:p>
    <w:p w14:paraId="6355037F"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No personal, alcohol or fuel expenditure is to be charged to a Donovan Primary Board of Trustees credit card.</w:t>
      </w:r>
    </w:p>
    <w:p w14:paraId="4F741BBE" w14:textId="77777777" w:rsidR="00DD2D1F" w:rsidRPr="00954EB0" w:rsidRDefault="00DD2D1F" w:rsidP="006579CF">
      <w:pPr>
        <w:spacing w:after="0"/>
        <w:jc w:val="both"/>
        <w:rPr>
          <w:rFonts w:ascii="Times New Roman" w:hAnsi="Times New Roman" w:cs="Times New Roman"/>
          <w:sz w:val="20"/>
          <w:szCs w:val="20"/>
        </w:rPr>
      </w:pPr>
    </w:p>
    <w:p w14:paraId="3459247C"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 xml:space="preserve">If personal, alcohol or fuel expenditure is made in error, the cardholder must notify the Board of Trustees chairperson as soon as practicable.  The chairperson will notify the office manager. </w:t>
      </w:r>
    </w:p>
    <w:p w14:paraId="5AD9886E" w14:textId="77777777" w:rsidR="00DD2D1F" w:rsidRPr="00954EB0" w:rsidRDefault="00DD2D1F" w:rsidP="006579CF">
      <w:pPr>
        <w:spacing w:after="0"/>
        <w:jc w:val="both"/>
        <w:rPr>
          <w:rFonts w:ascii="Times New Roman" w:hAnsi="Times New Roman" w:cs="Times New Roman"/>
          <w:sz w:val="20"/>
          <w:szCs w:val="20"/>
        </w:rPr>
      </w:pPr>
    </w:p>
    <w:p w14:paraId="6653C691"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The cardholder will reimburse the Donovan Primary Board of Trustees for any unauthorised amounts.</w:t>
      </w:r>
    </w:p>
    <w:p w14:paraId="36F58404" w14:textId="77777777" w:rsidR="00DD2D1F" w:rsidRPr="00954EB0" w:rsidRDefault="00DD2D1F" w:rsidP="006579CF">
      <w:pPr>
        <w:spacing w:after="0"/>
        <w:jc w:val="both"/>
        <w:rPr>
          <w:rFonts w:ascii="Times New Roman" w:hAnsi="Times New Roman" w:cs="Times New Roman"/>
          <w:sz w:val="20"/>
          <w:szCs w:val="20"/>
        </w:rPr>
      </w:pPr>
    </w:p>
    <w:p w14:paraId="03D6510B"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Personal, alcohol or fuel expenditure on Donovan Primary Board of Trustees credit cards is considered serious misconduct and may result in disciplinary procedures.</w:t>
      </w:r>
    </w:p>
    <w:p w14:paraId="4FEFC054" w14:textId="77777777" w:rsidR="00DD2D1F" w:rsidRPr="00954EB0" w:rsidRDefault="00DD2D1F" w:rsidP="006579CF">
      <w:pPr>
        <w:spacing w:after="0"/>
        <w:jc w:val="both"/>
        <w:rPr>
          <w:rFonts w:ascii="Times New Roman" w:hAnsi="Times New Roman" w:cs="Times New Roman"/>
          <w:sz w:val="20"/>
          <w:szCs w:val="20"/>
        </w:rPr>
      </w:pPr>
    </w:p>
    <w:p w14:paraId="3BB22C3C" w14:textId="77777777" w:rsidR="006579CF" w:rsidRDefault="006579CF" w:rsidP="006579CF">
      <w:pPr>
        <w:spacing w:after="0"/>
        <w:jc w:val="both"/>
        <w:rPr>
          <w:rFonts w:ascii="Times New Roman" w:hAnsi="Times New Roman" w:cs="Times New Roman"/>
          <w:b/>
          <w:sz w:val="20"/>
          <w:szCs w:val="20"/>
        </w:rPr>
      </w:pPr>
    </w:p>
    <w:p w14:paraId="47BAD062" w14:textId="77777777" w:rsidR="00FD47B9" w:rsidRDefault="00FD47B9" w:rsidP="006579CF">
      <w:pPr>
        <w:spacing w:after="0"/>
        <w:jc w:val="both"/>
        <w:rPr>
          <w:rFonts w:ascii="Times New Roman" w:hAnsi="Times New Roman" w:cs="Times New Roman"/>
          <w:b/>
          <w:sz w:val="20"/>
          <w:szCs w:val="20"/>
        </w:rPr>
      </w:pPr>
    </w:p>
    <w:p w14:paraId="3D57CBD8" w14:textId="77777777" w:rsidR="006579CF" w:rsidRDefault="006579CF" w:rsidP="006579CF">
      <w:pPr>
        <w:spacing w:after="0"/>
        <w:jc w:val="both"/>
        <w:rPr>
          <w:rFonts w:ascii="Times New Roman" w:hAnsi="Times New Roman" w:cs="Times New Roman"/>
          <w:b/>
          <w:sz w:val="20"/>
          <w:szCs w:val="20"/>
        </w:rPr>
      </w:pPr>
    </w:p>
    <w:p w14:paraId="6C33F356" w14:textId="77777777" w:rsidR="00DD2D1F" w:rsidRPr="00954EB0" w:rsidRDefault="00DD2D1F" w:rsidP="006579CF">
      <w:pPr>
        <w:spacing w:after="0"/>
        <w:jc w:val="both"/>
        <w:rPr>
          <w:rFonts w:ascii="Times New Roman" w:hAnsi="Times New Roman" w:cs="Times New Roman"/>
          <w:b/>
          <w:sz w:val="20"/>
          <w:szCs w:val="20"/>
        </w:rPr>
      </w:pPr>
      <w:r>
        <w:rPr>
          <w:rFonts w:ascii="Times New Roman" w:hAnsi="Times New Roman" w:cs="Times New Roman"/>
          <w:b/>
          <w:sz w:val="20"/>
          <w:szCs w:val="20"/>
        </w:rPr>
        <w:lastRenderedPageBreak/>
        <w:t>b.</w:t>
      </w:r>
      <w:r w:rsidRPr="00954EB0">
        <w:rPr>
          <w:rFonts w:ascii="Times New Roman" w:hAnsi="Times New Roman" w:cs="Times New Roman"/>
          <w:b/>
          <w:sz w:val="20"/>
          <w:szCs w:val="20"/>
        </w:rPr>
        <w:t xml:space="preserve"> Cancellation</w:t>
      </w:r>
    </w:p>
    <w:p w14:paraId="200B0A3A"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The Donovan Primary Board of Trustees has the right to cancel a credit card at any time.</w:t>
      </w:r>
    </w:p>
    <w:p w14:paraId="629420C5" w14:textId="77777777" w:rsidR="00DD2D1F" w:rsidRPr="00954EB0" w:rsidRDefault="00DD2D1F" w:rsidP="006579CF">
      <w:pPr>
        <w:spacing w:after="0"/>
        <w:jc w:val="both"/>
        <w:rPr>
          <w:rFonts w:ascii="Times New Roman" w:hAnsi="Times New Roman" w:cs="Times New Roman"/>
          <w:sz w:val="20"/>
          <w:szCs w:val="20"/>
        </w:rPr>
      </w:pPr>
    </w:p>
    <w:p w14:paraId="67BA0D44"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Cancellation will occur where a cardholder has breached the terms of this policy.</w:t>
      </w:r>
    </w:p>
    <w:p w14:paraId="679BD287" w14:textId="77777777" w:rsidR="00DD2D1F" w:rsidRPr="00954EB0" w:rsidRDefault="00DD2D1F" w:rsidP="006579CF">
      <w:pPr>
        <w:spacing w:after="0"/>
        <w:jc w:val="both"/>
        <w:rPr>
          <w:rFonts w:ascii="Times New Roman" w:hAnsi="Times New Roman" w:cs="Times New Roman"/>
          <w:sz w:val="20"/>
          <w:szCs w:val="20"/>
        </w:rPr>
      </w:pPr>
    </w:p>
    <w:p w14:paraId="5FE8634D"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The card must be returned to Donovan Primary Board of Trustees on the cardholder’s cessation of employment with Donovan Primary with all supporting documentation and reconciliation of the card balance at the time.</w:t>
      </w:r>
    </w:p>
    <w:p w14:paraId="71366E24" w14:textId="77777777" w:rsidR="00DD2D1F" w:rsidRPr="00954EB0" w:rsidRDefault="00DD2D1F" w:rsidP="006579CF">
      <w:pPr>
        <w:spacing w:after="0"/>
        <w:jc w:val="both"/>
        <w:rPr>
          <w:rFonts w:ascii="Times New Roman" w:hAnsi="Times New Roman" w:cs="Times New Roman"/>
          <w:sz w:val="20"/>
          <w:szCs w:val="20"/>
        </w:rPr>
      </w:pPr>
    </w:p>
    <w:p w14:paraId="502C4DDE" w14:textId="77777777" w:rsidR="00DD2D1F" w:rsidRPr="00954EB0" w:rsidRDefault="00DD2D1F" w:rsidP="006579CF">
      <w:pPr>
        <w:spacing w:after="0"/>
        <w:jc w:val="both"/>
        <w:rPr>
          <w:rFonts w:ascii="Times New Roman" w:hAnsi="Times New Roman" w:cs="Times New Roman"/>
          <w:b/>
          <w:sz w:val="20"/>
          <w:szCs w:val="20"/>
        </w:rPr>
      </w:pPr>
      <w:r>
        <w:rPr>
          <w:rFonts w:ascii="Times New Roman" w:hAnsi="Times New Roman" w:cs="Times New Roman"/>
          <w:b/>
          <w:sz w:val="20"/>
          <w:szCs w:val="20"/>
        </w:rPr>
        <w:t>c.</w:t>
      </w:r>
      <w:r w:rsidRPr="00954EB0">
        <w:rPr>
          <w:rFonts w:ascii="Times New Roman" w:hAnsi="Times New Roman" w:cs="Times New Roman"/>
          <w:b/>
          <w:sz w:val="20"/>
          <w:szCs w:val="20"/>
        </w:rPr>
        <w:t xml:space="preserve"> Security and lost or stolen card(s)</w:t>
      </w:r>
    </w:p>
    <w:p w14:paraId="4EB421FA"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It is the cardholder’s responsibility to keep the card secure.  If the card is lost or stolen, the cardholder must notify the Don</w:t>
      </w:r>
      <w:r w:rsidR="00892594">
        <w:rPr>
          <w:rFonts w:ascii="Times New Roman" w:hAnsi="Times New Roman" w:cs="Times New Roman"/>
          <w:sz w:val="20"/>
          <w:szCs w:val="20"/>
        </w:rPr>
        <w:t>ovan Primary Board of Trustees Chairperson and P</w:t>
      </w:r>
      <w:r w:rsidRPr="00954EB0">
        <w:rPr>
          <w:rFonts w:ascii="Times New Roman" w:hAnsi="Times New Roman" w:cs="Times New Roman"/>
          <w:sz w:val="20"/>
          <w:szCs w:val="20"/>
        </w:rPr>
        <w:t>olice immediately.  The Donovan Primary Board of Truste</w:t>
      </w:r>
      <w:r w:rsidR="00892594">
        <w:rPr>
          <w:rFonts w:ascii="Times New Roman" w:hAnsi="Times New Roman" w:cs="Times New Roman"/>
          <w:sz w:val="20"/>
          <w:szCs w:val="20"/>
        </w:rPr>
        <w:t>es Chairperson will notify the Office A</w:t>
      </w:r>
      <w:r w:rsidRPr="00954EB0">
        <w:rPr>
          <w:rFonts w:ascii="Times New Roman" w:hAnsi="Times New Roman" w:cs="Times New Roman"/>
          <w:sz w:val="20"/>
          <w:szCs w:val="20"/>
        </w:rPr>
        <w:t>dministrator who will contact Westpac Bank.</w:t>
      </w:r>
    </w:p>
    <w:p w14:paraId="6F8855F9" w14:textId="77777777" w:rsidR="00DD2D1F" w:rsidRPr="00954EB0" w:rsidRDefault="00DD2D1F" w:rsidP="006579CF">
      <w:pPr>
        <w:spacing w:after="0"/>
        <w:jc w:val="both"/>
        <w:rPr>
          <w:rFonts w:ascii="Times New Roman" w:hAnsi="Times New Roman" w:cs="Times New Roman"/>
          <w:sz w:val="20"/>
          <w:szCs w:val="20"/>
        </w:rPr>
      </w:pPr>
    </w:p>
    <w:p w14:paraId="5C572FB6" w14:textId="77777777" w:rsidR="00DD2D1F" w:rsidRPr="00954EB0" w:rsidRDefault="00DD2D1F" w:rsidP="006579CF">
      <w:pPr>
        <w:spacing w:after="0"/>
        <w:jc w:val="both"/>
        <w:rPr>
          <w:rFonts w:ascii="Times New Roman" w:hAnsi="Times New Roman" w:cs="Times New Roman"/>
          <w:b/>
          <w:sz w:val="20"/>
          <w:szCs w:val="20"/>
        </w:rPr>
      </w:pPr>
      <w:r>
        <w:rPr>
          <w:rFonts w:ascii="Times New Roman" w:hAnsi="Times New Roman" w:cs="Times New Roman"/>
          <w:b/>
          <w:sz w:val="20"/>
          <w:szCs w:val="20"/>
        </w:rPr>
        <w:t>d.</w:t>
      </w:r>
      <w:r w:rsidRPr="00954EB0">
        <w:rPr>
          <w:rFonts w:ascii="Times New Roman" w:hAnsi="Times New Roman" w:cs="Times New Roman"/>
          <w:b/>
          <w:sz w:val="20"/>
          <w:szCs w:val="20"/>
        </w:rPr>
        <w:t xml:space="preserve"> Disputed Transactions</w:t>
      </w:r>
    </w:p>
    <w:p w14:paraId="17CE3582"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Any transaction of unknown origin or disputed transactions must be referred to the Donovan Primary Board of Trustees chairperson and financial representative.</w:t>
      </w:r>
    </w:p>
    <w:p w14:paraId="5CE76E47" w14:textId="77777777" w:rsidR="00DD2D1F" w:rsidRPr="00954EB0" w:rsidRDefault="00DD2D1F" w:rsidP="006579CF">
      <w:pPr>
        <w:spacing w:after="0"/>
        <w:jc w:val="both"/>
        <w:rPr>
          <w:rFonts w:ascii="Times New Roman" w:hAnsi="Times New Roman" w:cs="Times New Roman"/>
          <w:sz w:val="20"/>
          <w:szCs w:val="20"/>
        </w:rPr>
      </w:pPr>
    </w:p>
    <w:p w14:paraId="357E8085" w14:textId="77777777" w:rsidR="00DD2D1F" w:rsidRPr="00954EB0" w:rsidRDefault="00DD2D1F" w:rsidP="006579CF">
      <w:pPr>
        <w:spacing w:after="0"/>
        <w:jc w:val="both"/>
        <w:rPr>
          <w:rFonts w:ascii="Times New Roman" w:hAnsi="Times New Roman" w:cs="Times New Roman"/>
          <w:b/>
          <w:sz w:val="20"/>
          <w:szCs w:val="20"/>
        </w:rPr>
      </w:pPr>
      <w:r>
        <w:rPr>
          <w:rFonts w:ascii="Times New Roman" w:hAnsi="Times New Roman" w:cs="Times New Roman"/>
          <w:b/>
          <w:sz w:val="20"/>
          <w:szCs w:val="20"/>
        </w:rPr>
        <w:t xml:space="preserve">e. </w:t>
      </w:r>
      <w:r w:rsidRPr="00954EB0">
        <w:rPr>
          <w:rFonts w:ascii="Times New Roman" w:hAnsi="Times New Roman" w:cs="Times New Roman"/>
          <w:b/>
          <w:sz w:val="20"/>
          <w:szCs w:val="20"/>
        </w:rPr>
        <w:t>Credit Card Amendments</w:t>
      </w:r>
    </w:p>
    <w:p w14:paraId="51154947"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No amendments may be made to credit card limits or user terms and conditions without full consent of Donovan Primary Board of Trustees.</w:t>
      </w:r>
    </w:p>
    <w:p w14:paraId="38A91644" w14:textId="77777777" w:rsidR="00DD2D1F" w:rsidRPr="00954EB0" w:rsidRDefault="00DD2D1F" w:rsidP="006579CF">
      <w:pPr>
        <w:spacing w:after="0"/>
        <w:jc w:val="both"/>
        <w:rPr>
          <w:rFonts w:ascii="Times New Roman" w:hAnsi="Times New Roman" w:cs="Times New Roman"/>
          <w:sz w:val="20"/>
          <w:szCs w:val="20"/>
        </w:rPr>
      </w:pPr>
    </w:p>
    <w:p w14:paraId="49C7F0A4" w14:textId="77777777" w:rsidR="00DD2D1F" w:rsidRPr="00954EB0" w:rsidRDefault="00DD2D1F" w:rsidP="006579CF">
      <w:pPr>
        <w:spacing w:after="0"/>
        <w:jc w:val="both"/>
        <w:rPr>
          <w:rFonts w:ascii="Times New Roman" w:hAnsi="Times New Roman" w:cs="Times New Roman"/>
          <w:b/>
          <w:sz w:val="20"/>
          <w:szCs w:val="20"/>
        </w:rPr>
      </w:pPr>
      <w:r w:rsidRPr="00954EB0">
        <w:rPr>
          <w:rFonts w:ascii="Times New Roman" w:hAnsi="Times New Roman" w:cs="Times New Roman"/>
          <w:b/>
          <w:sz w:val="20"/>
          <w:szCs w:val="20"/>
        </w:rPr>
        <w:t>f. Internet Purchasing</w:t>
      </w:r>
    </w:p>
    <w:p w14:paraId="1667976D"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All credit card expenditure via the internet must reflect good security practice and be from companies which use safe and secure sites.</w:t>
      </w:r>
    </w:p>
    <w:p w14:paraId="1F28EDE4" w14:textId="77777777" w:rsidR="00DD2D1F" w:rsidRPr="00954EB0" w:rsidRDefault="00DD2D1F" w:rsidP="006579CF">
      <w:pPr>
        <w:spacing w:after="0"/>
        <w:jc w:val="both"/>
        <w:rPr>
          <w:rFonts w:ascii="Times New Roman" w:hAnsi="Times New Roman" w:cs="Times New Roman"/>
          <w:sz w:val="20"/>
          <w:szCs w:val="20"/>
        </w:rPr>
      </w:pPr>
      <w:r w:rsidRPr="00954EB0">
        <w:rPr>
          <w:rFonts w:ascii="Times New Roman" w:hAnsi="Times New Roman" w:cs="Times New Roman"/>
          <w:sz w:val="20"/>
          <w:szCs w:val="20"/>
        </w:rPr>
        <w:t>Online order forms and/or receipts should be printed for each online purchase.</w:t>
      </w:r>
    </w:p>
    <w:p w14:paraId="003B0DA3" w14:textId="77777777" w:rsidR="00DD2D1F" w:rsidRPr="00954EB0" w:rsidRDefault="00DD2D1F" w:rsidP="00DD2D1F">
      <w:pPr>
        <w:spacing w:after="0"/>
        <w:rPr>
          <w:rFonts w:ascii="Times New Roman" w:hAnsi="Times New Roman" w:cs="Times New Roman"/>
          <w:sz w:val="20"/>
          <w:szCs w:val="20"/>
        </w:rPr>
      </w:pPr>
    </w:p>
    <w:p w14:paraId="7486D677" w14:textId="77777777" w:rsidR="00DD2D1F" w:rsidRPr="00954EB0" w:rsidRDefault="00DD2D1F" w:rsidP="00DD2D1F">
      <w:pPr>
        <w:spacing w:after="0"/>
        <w:rPr>
          <w:rFonts w:ascii="Times New Roman" w:hAnsi="Times New Roman" w:cs="Times New Roman"/>
          <w:sz w:val="20"/>
          <w:szCs w:val="20"/>
        </w:rPr>
      </w:pPr>
    </w:p>
    <w:p w14:paraId="73DE9288" w14:textId="77777777" w:rsidR="00DD2D1F" w:rsidRPr="00954EB0" w:rsidRDefault="00DD2D1F" w:rsidP="00DD2D1F">
      <w:pPr>
        <w:spacing w:after="0"/>
        <w:rPr>
          <w:rFonts w:ascii="Times New Roman" w:hAnsi="Times New Roman" w:cs="Times New Roman"/>
          <w:sz w:val="20"/>
          <w:szCs w:val="20"/>
        </w:rPr>
      </w:pPr>
    </w:p>
    <w:p w14:paraId="3CA86B02" w14:textId="77777777" w:rsidR="00DD2D1F" w:rsidRDefault="00DD2D1F" w:rsidP="00DD2D1F">
      <w:pPr>
        <w:spacing w:after="0"/>
        <w:rPr>
          <w:rFonts w:ascii="Times New Roman" w:hAnsi="Times New Roman" w:cs="Times New Roman"/>
          <w:sz w:val="20"/>
          <w:szCs w:val="20"/>
        </w:rPr>
      </w:pPr>
    </w:p>
    <w:p w14:paraId="241E1275" w14:textId="77777777" w:rsidR="005A368B" w:rsidRDefault="005A368B" w:rsidP="00DD2D1F">
      <w:pPr>
        <w:spacing w:after="0"/>
        <w:rPr>
          <w:rFonts w:ascii="Times New Roman" w:hAnsi="Times New Roman" w:cs="Times New Roman"/>
          <w:sz w:val="20"/>
          <w:szCs w:val="20"/>
        </w:rPr>
      </w:pPr>
    </w:p>
    <w:p w14:paraId="30B6C71B" w14:textId="77777777" w:rsidR="005A368B" w:rsidRPr="00184B5F" w:rsidRDefault="005A368B" w:rsidP="00DD2D1F">
      <w:pPr>
        <w:spacing w:after="0"/>
        <w:rPr>
          <w:rFonts w:ascii="Times New Roman" w:hAnsi="Times New Roman" w:cs="Times New Roman"/>
          <w:sz w:val="20"/>
          <w:szCs w:val="20"/>
        </w:rPr>
      </w:pPr>
    </w:p>
    <w:p w14:paraId="6F011DEA" w14:textId="77777777" w:rsidR="00DD2D1F" w:rsidRDefault="00DD2D1F" w:rsidP="00DD2D1F">
      <w:pPr>
        <w:spacing w:after="0"/>
        <w:jc w:val="center"/>
        <w:rPr>
          <w:rFonts w:ascii="Times New Roman" w:hAnsi="Times New Roman" w:cs="Times New Roman"/>
          <w:b/>
          <w:sz w:val="20"/>
          <w:szCs w:val="20"/>
        </w:rPr>
      </w:pPr>
    </w:p>
    <w:p w14:paraId="18E58250" w14:textId="77777777" w:rsidR="00DD2D1F" w:rsidRDefault="00DD2D1F" w:rsidP="00DD2D1F">
      <w:pPr>
        <w:spacing w:after="0"/>
        <w:jc w:val="center"/>
        <w:rPr>
          <w:rFonts w:ascii="Times New Roman" w:hAnsi="Times New Roman" w:cs="Times New Roman"/>
          <w:b/>
          <w:sz w:val="20"/>
          <w:szCs w:val="20"/>
        </w:rPr>
      </w:pPr>
    </w:p>
    <w:p w14:paraId="37C4E48B" w14:textId="77777777" w:rsidR="00DD2D1F" w:rsidRDefault="00DD2D1F" w:rsidP="00DD2D1F">
      <w:pPr>
        <w:spacing w:after="0"/>
        <w:jc w:val="center"/>
        <w:rPr>
          <w:rFonts w:ascii="Times New Roman" w:hAnsi="Times New Roman" w:cs="Times New Roman"/>
          <w:b/>
          <w:sz w:val="20"/>
          <w:szCs w:val="20"/>
        </w:rPr>
      </w:pPr>
    </w:p>
    <w:p w14:paraId="17808C27" w14:textId="77777777" w:rsidR="005D1E60" w:rsidRDefault="005D1E60" w:rsidP="005D1E60">
      <w:pPr>
        <w:pStyle w:val="Heading1"/>
        <w:jc w:val="center"/>
      </w:pPr>
    </w:p>
    <w:p w14:paraId="398D7DF9" w14:textId="77777777" w:rsidR="00DD2D1F" w:rsidRDefault="00DD2D1F" w:rsidP="00DD2D1F">
      <w:pPr>
        <w:rPr>
          <w:lang w:val="en-AU"/>
        </w:rPr>
      </w:pPr>
    </w:p>
    <w:p w14:paraId="04269014" w14:textId="77777777" w:rsidR="00DD2D1F" w:rsidRDefault="00DD2D1F" w:rsidP="00DD2D1F">
      <w:pPr>
        <w:rPr>
          <w:lang w:val="en-AU"/>
        </w:rPr>
      </w:pPr>
    </w:p>
    <w:p w14:paraId="567201D7" w14:textId="77777777" w:rsidR="00DD2D1F" w:rsidRDefault="00DD2D1F" w:rsidP="00DD2D1F">
      <w:pPr>
        <w:rPr>
          <w:lang w:val="en-AU"/>
        </w:rPr>
      </w:pPr>
    </w:p>
    <w:p w14:paraId="6EBD863F" w14:textId="77777777" w:rsidR="00DD2D1F" w:rsidRDefault="00DD2D1F" w:rsidP="00DD2D1F">
      <w:pPr>
        <w:rPr>
          <w:lang w:val="en-AU"/>
        </w:rPr>
      </w:pPr>
    </w:p>
    <w:p w14:paraId="77D4035D" w14:textId="77777777" w:rsidR="00DD2D1F" w:rsidRDefault="00DD2D1F" w:rsidP="00DD2D1F">
      <w:pPr>
        <w:rPr>
          <w:lang w:val="en-AU"/>
        </w:rPr>
      </w:pPr>
    </w:p>
    <w:p w14:paraId="1B91F6F5" w14:textId="77777777" w:rsidR="00DD2D1F" w:rsidRDefault="00DD2D1F" w:rsidP="00DD2D1F">
      <w:pPr>
        <w:rPr>
          <w:lang w:val="en-AU"/>
        </w:rPr>
      </w:pPr>
    </w:p>
    <w:p w14:paraId="49BBC555" w14:textId="77777777" w:rsidR="00DD2D1F" w:rsidRDefault="00DD2D1F" w:rsidP="00DD2D1F">
      <w:pPr>
        <w:rPr>
          <w:lang w:val="en-AU"/>
        </w:rPr>
      </w:pPr>
    </w:p>
    <w:p w14:paraId="438E2DCA" w14:textId="77777777" w:rsidR="00DD2D1F" w:rsidRDefault="00DD2D1F" w:rsidP="00DD2D1F">
      <w:pPr>
        <w:rPr>
          <w:lang w:val="en-AU"/>
        </w:rPr>
      </w:pPr>
    </w:p>
    <w:p w14:paraId="407F650A" w14:textId="77777777" w:rsidR="00DD2D1F" w:rsidRPr="0093449A" w:rsidRDefault="00DD2D1F" w:rsidP="00DD2D1F">
      <w:pPr>
        <w:pStyle w:val="Heading2"/>
        <w:jc w:val="both"/>
        <w:rPr>
          <w:rFonts w:ascii="Times New Roman" w:hAnsi="Times New Roman" w:cs="Times New Roman"/>
          <w:color w:val="000000" w:themeColor="text1"/>
          <w:sz w:val="32"/>
          <w:szCs w:val="32"/>
        </w:rPr>
      </w:pPr>
      <w:bookmarkStart w:id="40" w:name="_Toc508970684"/>
      <w:r w:rsidRPr="0093449A">
        <w:rPr>
          <w:rFonts w:ascii="Times New Roman" w:hAnsi="Times New Roman" w:cs="Times New Roman"/>
          <w:color w:val="000000" w:themeColor="text1"/>
          <w:sz w:val="32"/>
          <w:szCs w:val="32"/>
        </w:rPr>
        <w:lastRenderedPageBreak/>
        <w:t>Terms and Conditions of Credit Card Use</w:t>
      </w:r>
      <w:bookmarkEnd w:id="40"/>
    </w:p>
    <w:p w14:paraId="7254157C" w14:textId="77777777" w:rsidR="00DD2D1F" w:rsidRPr="00184B5F" w:rsidRDefault="00DD2D1F" w:rsidP="00DD2D1F">
      <w:pPr>
        <w:spacing w:after="0"/>
        <w:rPr>
          <w:rFonts w:ascii="Times New Roman" w:hAnsi="Times New Roman" w:cs="Times New Roman"/>
          <w:sz w:val="20"/>
          <w:szCs w:val="20"/>
        </w:rPr>
      </w:pPr>
    </w:p>
    <w:p w14:paraId="1EC9229F" w14:textId="77777777" w:rsidR="00DD2D1F" w:rsidRPr="00184B5F" w:rsidRDefault="00DD2D1F" w:rsidP="00DD2D1F">
      <w:pPr>
        <w:spacing w:after="0"/>
        <w:rPr>
          <w:rFonts w:ascii="Times New Roman" w:hAnsi="Times New Roman" w:cs="Times New Roman"/>
          <w:sz w:val="20"/>
          <w:szCs w:val="20"/>
        </w:rPr>
      </w:pPr>
      <w:r w:rsidRPr="00184B5F">
        <w:rPr>
          <w:rFonts w:ascii="Times New Roman" w:hAnsi="Times New Roman" w:cs="Times New Roman"/>
          <w:i/>
          <w:sz w:val="20"/>
          <w:szCs w:val="20"/>
        </w:rPr>
        <w:t>(Employee name)</w:t>
      </w:r>
      <w:r w:rsidRPr="00184B5F">
        <w:rPr>
          <w:rFonts w:ascii="Times New Roman" w:hAnsi="Times New Roman" w:cs="Times New Roman"/>
          <w:sz w:val="20"/>
          <w:szCs w:val="20"/>
        </w:rPr>
        <w:t>……………………………………………. I hereby confirm that on receipt of my Donovan Primary Board of Trustees Credit Card issued in my name, I will abide by the following conditions:</w:t>
      </w:r>
    </w:p>
    <w:p w14:paraId="2541E8E2" w14:textId="77777777" w:rsidR="00DD2D1F" w:rsidRPr="00184B5F" w:rsidRDefault="00DD2D1F" w:rsidP="00DD2D1F">
      <w:pPr>
        <w:spacing w:after="0"/>
        <w:rPr>
          <w:rFonts w:ascii="Times New Roman" w:hAnsi="Times New Roman" w:cs="Times New Roman"/>
          <w:sz w:val="20"/>
          <w:szCs w:val="20"/>
        </w:rPr>
      </w:pPr>
    </w:p>
    <w:p w14:paraId="6C8FE5A3"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The card will only be used by me and only after I have signed the reverse of the card in the space provided.</w:t>
      </w:r>
    </w:p>
    <w:p w14:paraId="67699F9D"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 undertake to comply in all respects with Westpac Terms and Conditions in relation to the card and understand that I am jointly and severally liable along with Donovan Primary Board of Trustees for all transactions on this card.</w:t>
      </w:r>
    </w:p>
    <w:p w14:paraId="5A1D3E8C"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 will not charge personal, alcohol or fuel expenditure to the Card.  The Card will only be used for Donovan Primary business related expenses in accordance with Donovan Primary Board of Trustees policies and procedures.</w:t>
      </w:r>
    </w:p>
    <w:p w14:paraId="2EF56C02"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 have read the Donovan Primary Board of Trustees policies and procedures.</w:t>
      </w:r>
    </w:p>
    <w:p w14:paraId="183D58D4"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 xml:space="preserve">Should I use the card for personal, alcohol or fuel expenses, I will notify the Board of Trustees chairperson as soon as practicable and I agree to reimburse the Donovan Primary Board of Trustees for any unauthorised amounts. </w:t>
      </w:r>
    </w:p>
    <w:p w14:paraId="0485772A"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 understand that charging personal, alcohol or fuel expenditure to the card is considered serious misconduct and may result in disciplinary procedures.</w:t>
      </w:r>
    </w:p>
    <w:p w14:paraId="0F3937F0"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 will not use the card to guarantee the payment of a cheque to a third party</w:t>
      </w:r>
    </w:p>
    <w:p w14:paraId="2123B613"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If the card is lost or stolen, then I understand I am to notify the Donovan Primary Board of Trustees chairperson and police immediately.</w:t>
      </w:r>
    </w:p>
    <w:p w14:paraId="720CC01B"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 undertake to use adequate narration on each transaction receipt including what ledger the expense is to be coded.</w:t>
      </w:r>
    </w:p>
    <w:p w14:paraId="6E32B767"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 will immediately surrender my card upon the request of an authorised representative of Donovan Primary Board of Trustees on my cessation of employment with Donovan Primary with all supporting documentation and reconciliation of the card balance at the time.</w:t>
      </w:r>
    </w:p>
    <w:p w14:paraId="2AB2E454"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 understand and accept that the card can be withdrawn or cancelled by Donovan Primary Board of Trustees at any time, entirely at its discretion.</w:t>
      </w:r>
    </w:p>
    <w:p w14:paraId="2BEE3260" w14:textId="77777777" w:rsidR="00DD2D1F" w:rsidRPr="00184B5F" w:rsidRDefault="00DD2D1F" w:rsidP="00DD2D1F">
      <w:pPr>
        <w:pStyle w:val="ListParagraph"/>
        <w:numPr>
          <w:ilvl w:val="0"/>
          <w:numId w:val="25"/>
        </w:numPr>
        <w:spacing w:after="0"/>
        <w:rPr>
          <w:rFonts w:ascii="Times New Roman" w:hAnsi="Times New Roman" w:cs="Times New Roman"/>
          <w:sz w:val="20"/>
          <w:szCs w:val="20"/>
        </w:rPr>
      </w:pPr>
      <w:r w:rsidRPr="00184B5F">
        <w:rPr>
          <w:rFonts w:ascii="Times New Roman" w:hAnsi="Times New Roman" w:cs="Times New Roman"/>
          <w:sz w:val="20"/>
          <w:szCs w:val="20"/>
        </w:rPr>
        <w:t>I understand and agree that failure to comply with any of the above conditions of use, or any of the Donovan Primary Board of Trustees policies an</w:t>
      </w:r>
      <w:r w:rsidR="006579CF">
        <w:rPr>
          <w:rFonts w:ascii="Times New Roman" w:hAnsi="Times New Roman" w:cs="Times New Roman"/>
          <w:sz w:val="20"/>
          <w:szCs w:val="20"/>
        </w:rPr>
        <w:t>d</w:t>
      </w:r>
      <w:r w:rsidRPr="00184B5F">
        <w:rPr>
          <w:rFonts w:ascii="Times New Roman" w:hAnsi="Times New Roman" w:cs="Times New Roman"/>
          <w:sz w:val="20"/>
          <w:szCs w:val="20"/>
        </w:rPr>
        <w:t xml:space="preserve"> procedures referred to above, will result in the card being withdrawn or cancelled by Donovan Primary Board of Trustees.</w:t>
      </w:r>
    </w:p>
    <w:p w14:paraId="6C0F47C4" w14:textId="77777777" w:rsidR="00DD2D1F" w:rsidRPr="00184B5F" w:rsidRDefault="00DD2D1F" w:rsidP="00DD2D1F">
      <w:pPr>
        <w:spacing w:after="0"/>
        <w:rPr>
          <w:rFonts w:ascii="Times New Roman" w:hAnsi="Times New Roman" w:cs="Times New Roman"/>
          <w:sz w:val="20"/>
          <w:szCs w:val="20"/>
        </w:rPr>
      </w:pPr>
    </w:p>
    <w:p w14:paraId="21412191" w14:textId="77777777" w:rsidR="00DD2D1F" w:rsidRPr="00184B5F" w:rsidRDefault="00DD2D1F" w:rsidP="00DD2D1F">
      <w:pPr>
        <w:spacing w:after="0"/>
        <w:rPr>
          <w:rFonts w:ascii="Times New Roman" w:hAnsi="Times New Roman" w:cs="Times New Roman"/>
          <w:sz w:val="20"/>
          <w:szCs w:val="20"/>
        </w:rPr>
      </w:pPr>
    </w:p>
    <w:p w14:paraId="5AB178CA" w14:textId="77777777" w:rsidR="005A368B" w:rsidRDefault="005A368B" w:rsidP="00DD2D1F">
      <w:pPr>
        <w:spacing w:after="0"/>
        <w:rPr>
          <w:rFonts w:ascii="Times New Roman" w:hAnsi="Times New Roman" w:cs="Times New Roman"/>
          <w:sz w:val="20"/>
          <w:szCs w:val="20"/>
        </w:rPr>
      </w:pPr>
    </w:p>
    <w:p w14:paraId="6573B14D" w14:textId="77777777" w:rsidR="00DD2D1F" w:rsidRPr="00184B5F" w:rsidRDefault="00DD2D1F" w:rsidP="00DD2D1F">
      <w:pPr>
        <w:spacing w:after="0"/>
        <w:rPr>
          <w:rFonts w:ascii="Times New Roman" w:hAnsi="Times New Roman" w:cs="Times New Roman"/>
          <w:sz w:val="20"/>
          <w:szCs w:val="20"/>
        </w:rPr>
      </w:pPr>
      <w:r w:rsidRPr="00184B5F">
        <w:rPr>
          <w:rFonts w:ascii="Times New Roman" w:hAnsi="Times New Roman" w:cs="Times New Roman"/>
          <w:sz w:val="20"/>
          <w:szCs w:val="20"/>
        </w:rPr>
        <w:t>CARDHOLDER’S NAME: ……………………………</w:t>
      </w:r>
      <w:r>
        <w:rPr>
          <w:rFonts w:ascii="Times New Roman" w:hAnsi="Times New Roman" w:cs="Times New Roman"/>
          <w:sz w:val="20"/>
          <w:szCs w:val="20"/>
        </w:rPr>
        <w:t>…………</w:t>
      </w:r>
      <w:r w:rsidRPr="00184B5F">
        <w:rPr>
          <w:rFonts w:ascii="Times New Roman" w:hAnsi="Times New Roman" w:cs="Times New Roman"/>
          <w:sz w:val="20"/>
          <w:szCs w:val="20"/>
        </w:rPr>
        <w:t>……..POSITION</w:t>
      </w:r>
      <w:r w:rsidR="006579CF">
        <w:rPr>
          <w:rFonts w:ascii="Times New Roman" w:hAnsi="Times New Roman" w:cs="Times New Roman"/>
          <w:sz w:val="20"/>
          <w:szCs w:val="20"/>
        </w:rPr>
        <w:t xml:space="preserve">: </w:t>
      </w:r>
      <w:r w:rsidRPr="00184B5F">
        <w:rPr>
          <w:rFonts w:ascii="Times New Roman" w:hAnsi="Times New Roman" w:cs="Times New Roman"/>
          <w:sz w:val="20"/>
          <w:szCs w:val="20"/>
        </w:rPr>
        <w:t>………………………..</w:t>
      </w:r>
    </w:p>
    <w:p w14:paraId="2265C199" w14:textId="77777777" w:rsidR="00DD2D1F" w:rsidRPr="00184B5F" w:rsidRDefault="00DD2D1F" w:rsidP="00DD2D1F">
      <w:pPr>
        <w:spacing w:after="0"/>
        <w:rPr>
          <w:rFonts w:ascii="Times New Roman" w:hAnsi="Times New Roman" w:cs="Times New Roman"/>
          <w:sz w:val="20"/>
          <w:szCs w:val="20"/>
        </w:rPr>
      </w:pPr>
    </w:p>
    <w:p w14:paraId="34C0D044" w14:textId="77777777" w:rsidR="005A368B" w:rsidRDefault="005A368B" w:rsidP="00DD2D1F">
      <w:pPr>
        <w:spacing w:after="0"/>
        <w:rPr>
          <w:rFonts w:ascii="Times New Roman" w:hAnsi="Times New Roman" w:cs="Times New Roman"/>
          <w:sz w:val="20"/>
          <w:szCs w:val="20"/>
        </w:rPr>
      </w:pPr>
    </w:p>
    <w:p w14:paraId="640297B1" w14:textId="77777777" w:rsidR="00DD2D1F" w:rsidRPr="00184B5F" w:rsidRDefault="00DD2D1F" w:rsidP="00DD2D1F">
      <w:pPr>
        <w:spacing w:after="0"/>
        <w:rPr>
          <w:rFonts w:ascii="Times New Roman" w:hAnsi="Times New Roman" w:cs="Times New Roman"/>
          <w:sz w:val="20"/>
          <w:szCs w:val="20"/>
        </w:rPr>
      </w:pPr>
      <w:r w:rsidRPr="00184B5F">
        <w:rPr>
          <w:rFonts w:ascii="Times New Roman" w:hAnsi="Times New Roman" w:cs="Times New Roman"/>
          <w:sz w:val="20"/>
          <w:szCs w:val="20"/>
        </w:rPr>
        <w:t>CARDHOLDER’S SIGNATURE</w:t>
      </w:r>
      <w:r w:rsidR="006579CF">
        <w:rPr>
          <w:rFonts w:ascii="Times New Roman" w:hAnsi="Times New Roman" w:cs="Times New Roman"/>
          <w:sz w:val="20"/>
          <w:szCs w:val="20"/>
        </w:rPr>
        <w:t xml:space="preserve">: </w:t>
      </w:r>
      <w:r w:rsidRPr="00184B5F">
        <w:rPr>
          <w:rFonts w:ascii="Times New Roman" w:hAnsi="Times New Roman" w:cs="Times New Roman"/>
          <w:sz w:val="20"/>
          <w:szCs w:val="20"/>
        </w:rPr>
        <w:t>…………………………...…</w:t>
      </w:r>
      <w:r>
        <w:rPr>
          <w:rFonts w:ascii="Times New Roman" w:hAnsi="Times New Roman" w:cs="Times New Roman"/>
          <w:sz w:val="20"/>
          <w:szCs w:val="20"/>
        </w:rPr>
        <w:t>….</w:t>
      </w:r>
      <w:r w:rsidRPr="00184B5F">
        <w:rPr>
          <w:rFonts w:ascii="Times New Roman" w:hAnsi="Times New Roman" w:cs="Times New Roman"/>
          <w:sz w:val="20"/>
          <w:szCs w:val="20"/>
        </w:rPr>
        <w:t>…….DATE:</w:t>
      </w:r>
      <w:r w:rsidR="006579CF">
        <w:rPr>
          <w:rFonts w:ascii="Times New Roman" w:hAnsi="Times New Roman" w:cs="Times New Roman"/>
          <w:sz w:val="20"/>
          <w:szCs w:val="20"/>
        </w:rPr>
        <w:t xml:space="preserve"> </w:t>
      </w:r>
      <w:r w:rsidRPr="00184B5F">
        <w:rPr>
          <w:rFonts w:ascii="Times New Roman" w:hAnsi="Times New Roman" w:cs="Times New Roman"/>
          <w:sz w:val="20"/>
          <w:szCs w:val="20"/>
        </w:rPr>
        <w:t>………</w:t>
      </w:r>
      <w:r w:rsidR="006579CF">
        <w:rPr>
          <w:rFonts w:ascii="Times New Roman" w:hAnsi="Times New Roman" w:cs="Times New Roman"/>
          <w:sz w:val="20"/>
          <w:szCs w:val="20"/>
        </w:rPr>
        <w:t>……</w:t>
      </w:r>
      <w:r w:rsidRPr="00184B5F">
        <w:rPr>
          <w:rFonts w:ascii="Times New Roman" w:hAnsi="Times New Roman" w:cs="Times New Roman"/>
          <w:sz w:val="20"/>
          <w:szCs w:val="20"/>
        </w:rPr>
        <w:t>………………</w:t>
      </w:r>
    </w:p>
    <w:p w14:paraId="52825D15" w14:textId="77777777" w:rsidR="00DD2D1F" w:rsidRPr="00184B5F" w:rsidRDefault="00DD2D1F" w:rsidP="00DD2D1F">
      <w:pPr>
        <w:spacing w:after="0"/>
        <w:rPr>
          <w:rFonts w:ascii="Times New Roman" w:hAnsi="Times New Roman" w:cs="Times New Roman"/>
          <w:sz w:val="20"/>
          <w:szCs w:val="20"/>
        </w:rPr>
      </w:pPr>
    </w:p>
    <w:p w14:paraId="6E39CB2A" w14:textId="77777777" w:rsidR="00DD2D1F" w:rsidRDefault="00DD2D1F" w:rsidP="00DD2D1F">
      <w:pPr>
        <w:spacing w:after="0" w:line="240" w:lineRule="auto"/>
        <w:rPr>
          <w:rFonts w:ascii="Arial" w:hAnsi="Arial" w:cs="Arial"/>
          <w:sz w:val="24"/>
        </w:rPr>
      </w:pPr>
    </w:p>
    <w:p w14:paraId="3A33F09C" w14:textId="77777777" w:rsidR="00DD2D1F" w:rsidRPr="00184B5F" w:rsidRDefault="00DD2D1F" w:rsidP="00DD2D1F">
      <w:pPr>
        <w:spacing w:after="0" w:line="240" w:lineRule="auto"/>
        <w:rPr>
          <w:rFonts w:ascii="Times New Roman" w:hAnsi="Times New Roman" w:cs="Times New Roman"/>
          <w:sz w:val="20"/>
          <w:szCs w:val="20"/>
        </w:rPr>
      </w:pPr>
    </w:p>
    <w:p w14:paraId="75A26F4E" w14:textId="77777777" w:rsidR="00DD2D1F" w:rsidRDefault="00DD2D1F" w:rsidP="00DD2D1F">
      <w:pPr>
        <w:rPr>
          <w:rFonts w:ascii="Times New Roman" w:hAnsi="Times New Roman" w:cs="Times New Roman"/>
          <w:sz w:val="20"/>
          <w:szCs w:val="20"/>
        </w:rPr>
      </w:pPr>
    </w:p>
    <w:p w14:paraId="7394ECFB" w14:textId="77777777" w:rsidR="005A368B" w:rsidRPr="00DD2D1F" w:rsidRDefault="005A368B" w:rsidP="00DD2D1F">
      <w:pPr>
        <w:rPr>
          <w:lang w:val="en-AU"/>
        </w:rPr>
      </w:pPr>
    </w:p>
    <w:p w14:paraId="33545DE2" w14:textId="77777777" w:rsidR="00DD2D1F" w:rsidRDefault="00DD2D1F" w:rsidP="00DD2D1F">
      <w:pPr>
        <w:rPr>
          <w:lang w:val="en-AU"/>
        </w:rPr>
      </w:pPr>
    </w:p>
    <w:p w14:paraId="46A274F4" w14:textId="77777777" w:rsidR="007C203E" w:rsidRDefault="007C203E" w:rsidP="005D1E60">
      <w:pPr>
        <w:pStyle w:val="Heading1"/>
        <w:jc w:val="center"/>
        <w:rPr>
          <w:rFonts w:ascii="Times New Roman" w:hAnsi="Times New Roman" w:cs="Times New Roman"/>
        </w:rPr>
      </w:pPr>
    </w:p>
    <w:p w14:paraId="64D92581" w14:textId="77777777" w:rsidR="00FD47B9" w:rsidRDefault="00FD47B9" w:rsidP="00FD47B9">
      <w:pPr>
        <w:rPr>
          <w:lang w:val="en-AU"/>
        </w:rPr>
      </w:pPr>
    </w:p>
    <w:p w14:paraId="7980A0E6" w14:textId="77777777" w:rsidR="00FD47B9" w:rsidRPr="00FD47B9" w:rsidRDefault="00FD47B9" w:rsidP="00FD47B9">
      <w:pPr>
        <w:rPr>
          <w:lang w:val="en-AU"/>
        </w:rPr>
      </w:pPr>
    </w:p>
    <w:p w14:paraId="616D83EA" w14:textId="77777777" w:rsidR="005D1E60" w:rsidRPr="00D80D0E" w:rsidRDefault="005D1E60" w:rsidP="005D1E60">
      <w:pPr>
        <w:pStyle w:val="Heading1"/>
        <w:jc w:val="center"/>
        <w:rPr>
          <w:rFonts w:ascii="Times New Roman" w:hAnsi="Times New Roman" w:cs="Times New Roman"/>
          <w:sz w:val="36"/>
          <w:szCs w:val="36"/>
        </w:rPr>
      </w:pPr>
      <w:bookmarkStart w:id="41" w:name="_Toc508970685"/>
      <w:r w:rsidRPr="00D80D0E">
        <w:rPr>
          <w:rFonts w:ascii="Times New Roman" w:hAnsi="Times New Roman" w:cs="Times New Roman"/>
          <w:sz w:val="36"/>
          <w:szCs w:val="36"/>
        </w:rPr>
        <w:t>Finance Policy</w:t>
      </w:r>
      <w:bookmarkEnd w:id="41"/>
    </w:p>
    <w:p w14:paraId="416A8897" w14:textId="77777777" w:rsidR="005D1E60" w:rsidRDefault="005D1E60" w:rsidP="005D1E60">
      <w:pPr>
        <w:jc w:val="center"/>
        <w:rPr>
          <w:rFonts w:ascii="Times New Roman" w:hAnsi="Times New Roman"/>
          <w:b/>
          <w:sz w:val="28"/>
        </w:rPr>
      </w:pPr>
    </w:p>
    <w:p w14:paraId="2F06E7DE" w14:textId="77777777" w:rsidR="005D1E60" w:rsidRPr="009B2FEC" w:rsidRDefault="005D1E60" w:rsidP="005D1E60">
      <w:pPr>
        <w:rPr>
          <w:rFonts w:ascii="Times New Roman" w:hAnsi="Times New Roman"/>
          <w:i/>
          <w:iCs/>
          <w:sz w:val="20"/>
          <w:szCs w:val="20"/>
        </w:rPr>
      </w:pPr>
      <w:r w:rsidRPr="009B2FEC">
        <w:rPr>
          <w:rFonts w:ascii="Times New Roman" w:hAnsi="Times New Roman"/>
          <w:sz w:val="20"/>
          <w:szCs w:val="20"/>
        </w:rPr>
        <w:lastRenderedPageBreak/>
        <w:t xml:space="preserve">Donovan Primary allocates funds to reflect the school’s priorities as outlined in the Charter. </w:t>
      </w:r>
    </w:p>
    <w:p w14:paraId="36F9EF6A" w14:textId="77777777" w:rsidR="005D1E60" w:rsidRPr="009B2FEC" w:rsidRDefault="005D1E60" w:rsidP="005D1E60">
      <w:pPr>
        <w:rPr>
          <w:rFonts w:ascii="Times New Roman" w:hAnsi="Times New Roman"/>
          <w:sz w:val="20"/>
          <w:szCs w:val="20"/>
        </w:rPr>
      </w:pPr>
    </w:p>
    <w:p w14:paraId="2D627F17" w14:textId="77777777" w:rsidR="005D1E60" w:rsidRPr="009B2FEC" w:rsidRDefault="005D1E60" w:rsidP="005D1E60">
      <w:pPr>
        <w:rPr>
          <w:rFonts w:ascii="Times New Roman" w:hAnsi="Times New Roman"/>
          <w:sz w:val="20"/>
          <w:szCs w:val="20"/>
        </w:rPr>
      </w:pPr>
      <w:r w:rsidRPr="009B2FEC">
        <w:rPr>
          <w:rFonts w:ascii="Times New Roman" w:hAnsi="Times New Roman"/>
          <w:sz w:val="20"/>
          <w:szCs w:val="20"/>
        </w:rPr>
        <w:t>We monitor and control school expenditure, and ensure that annual accounts are prepared and audited as required by the Public Finance Act 1989 and the Education Act 1989.</w:t>
      </w:r>
    </w:p>
    <w:p w14:paraId="36B25712" w14:textId="77777777" w:rsidR="005D1E60" w:rsidRPr="009B2FEC" w:rsidRDefault="005D1E60" w:rsidP="005D1E60">
      <w:pPr>
        <w:rPr>
          <w:rFonts w:ascii="Times New Roman" w:hAnsi="Times New Roman"/>
          <w:sz w:val="20"/>
          <w:szCs w:val="20"/>
        </w:rPr>
      </w:pPr>
    </w:p>
    <w:p w14:paraId="72C30C7A" w14:textId="77777777" w:rsidR="005D1E60" w:rsidRPr="009B2FEC" w:rsidRDefault="005D1E60" w:rsidP="005D1E60">
      <w:pPr>
        <w:rPr>
          <w:rFonts w:ascii="Times New Roman" w:hAnsi="Times New Roman"/>
          <w:sz w:val="20"/>
          <w:szCs w:val="20"/>
        </w:rPr>
      </w:pPr>
      <w:r w:rsidRPr="009B2FEC">
        <w:rPr>
          <w:rFonts w:ascii="Times New Roman" w:hAnsi="Times New Roman"/>
          <w:sz w:val="20"/>
          <w:szCs w:val="20"/>
        </w:rPr>
        <w:t>We implement a maintenance programme to ensure that the school’s buildings and facilities provide a safe, healthy learning environment for students.</w:t>
      </w:r>
    </w:p>
    <w:p w14:paraId="3FC29457" w14:textId="77777777" w:rsidR="005D1E60" w:rsidRPr="009B2FEC" w:rsidRDefault="005D1E60" w:rsidP="005D1E60">
      <w:pPr>
        <w:rPr>
          <w:rFonts w:ascii="Times New Roman" w:hAnsi="Times New Roman"/>
          <w:sz w:val="20"/>
          <w:szCs w:val="20"/>
        </w:rPr>
      </w:pPr>
    </w:p>
    <w:p w14:paraId="26C1965D" w14:textId="77777777" w:rsidR="005D1E60" w:rsidRPr="009B2FEC" w:rsidRDefault="005D1E60" w:rsidP="005D1E60">
      <w:pPr>
        <w:pStyle w:val="BodyText"/>
        <w:jc w:val="left"/>
        <w:rPr>
          <w:sz w:val="20"/>
          <w:szCs w:val="20"/>
        </w:rPr>
      </w:pPr>
      <w:r w:rsidRPr="009B2FEC">
        <w:rPr>
          <w:sz w:val="20"/>
          <w:szCs w:val="20"/>
        </w:rPr>
        <w:t>In order to meet these requirements, the Board of Trustees develops and implements:</w:t>
      </w:r>
    </w:p>
    <w:p w14:paraId="6BB22F92" w14:textId="77777777" w:rsidR="005D1E60" w:rsidRPr="009B2FEC" w:rsidRDefault="005D1E60" w:rsidP="005D1E60">
      <w:pPr>
        <w:rPr>
          <w:rFonts w:ascii="Times New Roman" w:hAnsi="Times New Roman"/>
          <w:b/>
          <w:sz w:val="20"/>
          <w:szCs w:val="20"/>
        </w:rPr>
      </w:pPr>
    </w:p>
    <w:p w14:paraId="2DD7E050" w14:textId="77777777" w:rsidR="005D1E60" w:rsidRPr="009B2FEC" w:rsidRDefault="005D1E60" w:rsidP="005D1E60">
      <w:pPr>
        <w:numPr>
          <w:ilvl w:val="0"/>
          <w:numId w:val="28"/>
        </w:numPr>
        <w:spacing w:after="0" w:line="240" w:lineRule="auto"/>
        <w:rPr>
          <w:rFonts w:ascii="Times New Roman" w:hAnsi="Times New Roman"/>
          <w:sz w:val="20"/>
          <w:szCs w:val="20"/>
        </w:rPr>
      </w:pPr>
      <w:r w:rsidRPr="009B2FEC">
        <w:rPr>
          <w:rFonts w:ascii="Times New Roman" w:hAnsi="Times New Roman"/>
          <w:sz w:val="20"/>
          <w:szCs w:val="20"/>
        </w:rPr>
        <w:t>Procedures for monitoring and spending monies</w:t>
      </w:r>
    </w:p>
    <w:p w14:paraId="4DC522AC" w14:textId="77777777" w:rsidR="005D1E60" w:rsidRPr="009B2FEC" w:rsidRDefault="005D1E60" w:rsidP="005D1E60">
      <w:pPr>
        <w:numPr>
          <w:ilvl w:val="0"/>
          <w:numId w:val="28"/>
        </w:numPr>
        <w:spacing w:after="0" w:line="240" w:lineRule="auto"/>
        <w:rPr>
          <w:rFonts w:ascii="Times New Roman" w:hAnsi="Times New Roman"/>
          <w:sz w:val="20"/>
          <w:szCs w:val="20"/>
        </w:rPr>
      </w:pPr>
      <w:r w:rsidRPr="009B2FEC">
        <w:rPr>
          <w:rFonts w:ascii="Times New Roman" w:hAnsi="Times New Roman"/>
          <w:sz w:val="20"/>
          <w:szCs w:val="20"/>
        </w:rPr>
        <w:t>Annual account auditing</w:t>
      </w:r>
    </w:p>
    <w:p w14:paraId="1ECFF083" w14:textId="77777777" w:rsidR="005D1E60" w:rsidRPr="009B2FEC" w:rsidRDefault="005D1E60" w:rsidP="005D1E60">
      <w:pPr>
        <w:numPr>
          <w:ilvl w:val="0"/>
          <w:numId w:val="28"/>
        </w:numPr>
        <w:spacing w:after="0" w:line="240" w:lineRule="auto"/>
        <w:rPr>
          <w:rFonts w:ascii="Times New Roman" w:hAnsi="Times New Roman"/>
          <w:sz w:val="20"/>
          <w:szCs w:val="20"/>
        </w:rPr>
      </w:pPr>
      <w:r w:rsidRPr="009B2FEC">
        <w:rPr>
          <w:rFonts w:ascii="Times New Roman" w:hAnsi="Times New Roman"/>
          <w:sz w:val="20"/>
          <w:szCs w:val="20"/>
        </w:rPr>
        <w:t>Annual budget</w:t>
      </w:r>
    </w:p>
    <w:p w14:paraId="2A4A84C4" w14:textId="77777777" w:rsidR="005D1E60" w:rsidRPr="009B2FEC" w:rsidRDefault="005D1E60" w:rsidP="005D1E60">
      <w:pPr>
        <w:numPr>
          <w:ilvl w:val="0"/>
          <w:numId w:val="28"/>
        </w:numPr>
        <w:spacing w:after="0" w:line="240" w:lineRule="auto"/>
        <w:rPr>
          <w:rFonts w:ascii="Times New Roman" w:hAnsi="Times New Roman"/>
          <w:sz w:val="20"/>
          <w:szCs w:val="20"/>
        </w:rPr>
      </w:pPr>
      <w:r w:rsidRPr="009B2FEC">
        <w:rPr>
          <w:rFonts w:ascii="Times New Roman" w:hAnsi="Times New Roman"/>
          <w:sz w:val="20"/>
          <w:szCs w:val="20"/>
        </w:rPr>
        <w:t>Monthly financial reporting</w:t>
      </w:r>
    </w:p>
    <w:p w14:paraId="07D42F5E" w14:textId="77777777" w:rsidR="005D1E60" w:rsidRPr="009B2FEC" w:rsidRDefault="005D1E60" w:rsidP="005D1E60">
      <w:pPr>
        <w:numPr>
          <w:ilvl w:val="0"/>
          <w:numId w:val="28"/>
        </w:numPr>
        <w:spacing w:after="0" w:line="240" w:lineRule="auto"/>
        <w:rPr>
          <w:rFonts w:ascii="Times New Roman" w:hAnsi="Times New Roman"/>
          <w:sz w:val="20"/>
          <w:szCs w:val="20"/>
        </w:rPr>
      </w:pPr>
      <w:r w:rsidRPr="009B2FEC">
        <w:rPr>
          <w:rFonts w:ascii="Times New Roman" w:hAnsi="Times New Roman"/>
          <w:sz w:val="20"/>
          <w:szCs w:val="20"/>
        </w:rPr>
        <w:t xml:space="preserve">Monthly property reporting  </w:t>
      </w:r>
    </w:p>
    <w:p w14:paraId="7229ECA8" w14:textId="77777777" w:rsidR="005D1E60" w:rsidRPr="009B2FEC" w:rsidRDefault="005D1E60" w:rsidP="005D1E60">
      <w:pPr>
        <w:numPr>
          <w:ilvl w:val="0"/>
          <w:numId w:val="28"/>
        </w:numPr>
        <w:spacing w:after="0" w:line="240" w:lineRule="auto"/>
        <w:rPr>
          <w:rFonts w:ascii="Times New Roman" w:hAnsi="Times New Roman"/>
          <w:sz w:val="20"/>
          <w:szCs w:val="20"/>
        </w:rPr>
      </w:pPr>
      <w:r w:rsidRPr="009B2FEC">
        <w:rPr>
          <w:rFonts w:ascii="Times New Roman" w:hAnsi="Times New Roman"/>
          <w:sz w:val="20"/>
          <w:szCs w:val="20"/>
        </w:rPr>
        <w:t xml:space="preserve">School donations </w:t>
      </w:r>
    </w:p>
    <w:p w14:paraId="4D68DC1F" w14:textId="77777777" w:rsidR="005D1E60" w:rsidRPr="009B2FEC" w:rsidRDefault="005D1E60" w:rsidP="005D1E60">
      <w:pPr>
        <w:ind w:left="360"/>
        <w:rPr>
          <w:rFonts w:ascii="Times New Roman" w:hAnsi="Times New Roman"/>
          <w:sz w:val="20"/>
          <w:szCs w:val="20"/>
        </w:rPr>
      </w:pPr>
    </w:p>
    <w:p w14:paraId="4AD16B1A" w14:textId="77777777" w:rsidR="005D1E60" w:rsidRPr="009B2FEC" w:rsidRDefault="005D1E60" w:rsidP="005D1E60">
      <w:pPr>
        <w:rPr>
          <w:rFonts w:ascii="Times New Roman" w:hAnsi="Times New Roman"/>
          <w:sz w:val="20"/>
          <w:szCs w:val="20"/>
        </w:rPr>
      </w:pPr>
      <w:r w:rsidRPr="009B2FEC">
        <w:rPr>
          <w:rFonts w:ascii="Times New Roman" w:hAnsi="Times New Roman"/>
          <w:sz w:val="20"/>
          <w:szCs w:val="20"/>
        </w:rPr>
        <w:t>Through the development and implementation of sound resourcing procedures and programmes, the BOT ensures Donovan Primary has the highest possible quality of human and physical resources.</w:t>
      </w:r>
    </w:p>
    <w:p w14:paraId="5F06961E" w14:textId="77777777" w:rsidR="005D1E60" w:rsidRPr="009B2FEC" w:rsidRDefault="005D1E60" w:rsidP="005D1E60">
      <w:pPr>
        <w:rPr>
          <w:rFonts w:ascii="Times New Roman" w:hAnsi="Times New Roman"/>
          <w:sz w:val="20"/>
          <w:szCs w:val="20"/>
        </w:rPr>
      </w:pPr>
    </w:p>
    <w:p w14:paraId="1AB9D64A" w14:textId="77777777" w:rsidR="005D1E60" w:rsidRPr="009B2FEC" w:rsidRDefault="005D1E60" w:rsidP="005D1E60">
      <w:pPr>
        <w:rPr>
          <w:rFonts w:ascii="Times New Roman" w:hAnsi="Times New Roman"/>
          <w:sz w:val="20"/>
          <w:szCs w:val="20"/>
        </w:rPr>
      </w:pPr>
    </w:p>
    <w:p w14:paraId="665EA31B" w14:textId="77777777" w:rsidR="005D1E60" w:rsidRPr="009B2FEC" w:rsidRDefault="005D1E60" w:rsidP="005D1E60">
      <w:pPr>
        <w:rPr>
          <w:rFonts w:ascii="Times New Roman" w:hAnsi="Times New Roman"/>
          <w:sz w:val="20"/>
          <w:szCs w:val="20"/>
        </w:rPr>
      </w:pPr>
    </w:p>
    <w:p w14:paraId="57A434EC" w14:textId="77777777" w:rsidR="005D1E60" w:rsidRDefault="005D1E60" w:rsidP="005D1E60">
      <w:pPr>
        <w:pStyle w:val="Heading2"/>
        <w:rPr>
          <w:rFonts w:ascii="Times New Roman" w:hAnsi="Times New Roman" w:cs="Times New Roman"/>
          <w:color w:val="auto"/>
          <w:sz w:val="32"/>
          <w:szCs w:val="32"/>
        </w:rPr>
      </w:pPr>
      <w:r w:rsidRPr="009B2FEC">
        <w:rPr>
          <w:sz w:val="20"/>
        </w:rPr>
        <w:br w:type="page"/>
      </w:r>
      <w:bookmarkStart w:id="42" w:name="_Toc508970686"/>
      <w:r w:rsidR="0093449A" w:rsidRPr="007C203E">
        <w:rPr>
          <w:rFonts w:ascii="Times New Roman" w:hAnsi="Times New Roman" w:cs="Times New Roman"/>
          <w:color w:val="auto"/>
          <w:sz w:val="32"/>
          <w:szCs w:val="32"/>
        </w:rPr>
        <w:lastRenderedPageBreak/>
        <w:t>Finance Procedure</w:t>
      </w:r>
      <w:bookmarkEnd w:id="42"/>
      <w:r w:rsidR="0093449A" w:rsidRPr="007C203E">
        <w:rPr>
          <w:rFonts w:ascii="Times New Roman" w:hAnsi="Times New Roman" w:cs="Times New Roman"/>
          <w:color w:val="auto"/>
          <w:sz w:val="32"/>
          <w:szCs w:val="32"/>
        </w:rPr>
        <w:t xml:space="preserve"> </w:t>
      </w:r>
    </w:p>
    <w:p w14:paraId="518F3413" w14:textId="77777777" w:rsidR="00E201EB" w:rsidRPr="00E201EB" w:rsidRDefault="00E201EB" w:rsidP="00E201EB"/>
    <w:p w14:paraId="7DCD9DC8" w14:textId="77777777" w:rsidR="005D1E60" w:rsidRPr="009B2FEC" w:rsidRDefault="005D1E60" w:rsidP="005D1E60">
      <w:pPr>
        <w:numPr>
          <w:ilvl w:val="0"/>
          <w:numId w:val="27"/>
        </w:numPr>
        <w:tabs>
          <w:tab w:val="clear" w:pos="720"/>
          <w:tab w:val="num" w:pos="567"/>
        </w:tabs>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ANNUAL BUDGET</w:t>
      </w:r>
    </w:p>
    <w:p w14:paraId="542AFC8A" w14:textId="77777777" w:rsidR="005D1E60" w:rsidRDefault="005D1E60" w:rsidP="005D1E60">
      <w:pPr>
        <w:pStyle w:val="BodyTextIndent"/>
        <w:ind w:left="0"/>
        <w:rPr>
          <w:rFonts w:ascii="Times New Roman" w:hAnsi="Times New Roman"/>
          <w:sz w:val="20"/>
        </w:rPr>
      </w:pPr>
      <w:r w:rsidRPr="009B2FEC">
        <w:rPr>
          <w:rFonts w:ascii="Times New Roman" w:hAnsi="Times New Roman" w:cs="Times New Roman"/>
          <w:sz w:val="20"/>
          <w:szCs w:val="20"/>
        </w:rPr>
        <w:t>The annual budget allocations are prepared by the</w:t>
      </w:r>
      <w:r>
        <w:rPr>
          <w:rFonts w:ascii="Times New Roman" w:hAnsi="Times New Roman"/>
          <w:sz w:val="20"/>
        </w:rPr>
        <w:t xml:space="preserve"> Board</w:t>
      </w:r>
      <w:r w:rsidRPr="009B2FEC">
        <w:rPr>
          <w:rFonts w:ascii="Times New Roman" w:hAnsi="Times New Roman" w:cs="Times New Roman"/>
          <w:sz w:val="20"/>
          <w:szCs w:val="20"/>
        </w:rPr>
        <w:t xml:space="preserve"> Finance </w:t>
      </w:r>
      <w:r>
        <w:rPr>
          <w:rFonts w:ascii="Times New Roman" w:hAnsi="Times New Roman"/>
          <w:sz w:val="20"/>
        </w:rPr>
        <w:t>delegate, Principal</w:t>
      </w:r>
      <w:r w:rsidR="0090077D">
        <w:rPr>
          <w:rFonts w:ascii="Times New Roman" w:hAnsi="Times New Roman"/>
          <w:sz w:val="20"/>
        </w:rPr>
        <w:t>, Office Manager</w:t>
      </w:r>
      <w:r>
        <w:rPr>
          <w:rFonts w:ascii="Times New Roman" w:hAnsi="Times New Roman"/>
          <w:sz w:val="20"/>
        </w:rPr>
        <w:t xml:space="preserve"> and any other Board members who wish to be involved. Once compiled it is presented to the Board for ratification at the beginning of each year.</w:t>
      </w:r>
    </w:p>
    <w:p w14:paraId="10270FC7" w14:textId="77777777" w:rsidR="00E201EB" w:rsidRPr="009B2FEC" w:rsidRDefault="00E201EB" w:rsidP="005D1E60">
      <w:pPr>
        <w:pStyle w:val="BodyTextIndent"/>
        <w:ind w:left="0"/>
        <w:rPr>
          <w:rFonts w:ascii="Times New Roman" w:hAnsi="Times New Roman" w:cs="Times New Roman"/>
          <w:i/>
          <w:iCs/>
          <w:sz w:val="20"/>
          <w:szCs w:val="20"/>
        </w:rPr>
      </w:pPr>
    </w:p>
    <w:p w14:paraId="4595105F" w14:textId="77777777" w:rsidR="005D1E60" w:rsidRPr="009B2FEC" w:rsidRDefault="005D1E60" w:rsidP="005D1E60">
      <w:pPr>
        <w:numPr>
          <w:ilvl w:val="0"/>
          <w:numId w:val="27"/>
        </w:numPr>
        <w:tabs>
          <w:tab w:val="clear" w:pos="720"/>
          <w:tab w:val="num" w:pos="567"/>
        </w:tabs>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AUTHORITIES FOR EXPENDITURE AND PAYMENTS</w:t>
      </w:r>
    </w:p>
    <w:p w14:paraId="02A1E681" w14:textId="77777777" w:rsidR="005D1E60" w:rsidRPr="009B2FEC" w:rsidRDefault="00D567A0" w:rsidP="005D1E60">
      <w:pPr>
        <w:pStyle w:val="BodyTextIndent"/>
        <w:ind w:left="0"/>
        <w:rPr>
          <w:rFonts w:ascii="Times New Roman" w:hAnsi="Times New Roman" w:cs="Times New Roman"/>
          <w:sz w:val="20"/>
          <w:szCs w:val="20"/>
        </w:rPr>
      </w:pPr>
      <w:r>
        <w:rPr>
          <w:rFonts w:ascii="Times New Roman" w:hAnsi="Times New Roman" w:cs="Times New Roman"/>
          <w:sz w:val="20"/>
          <w:szCs w:val="20"/>
        </w:rPr>
        <w:t>The following are authoris</w:t>
      </w:r>
      <w:r w:rsidR="005D1E60" w:rsidRPr="009B2FEC">
        <w:rPr>
          <w:rFonts w:ascii="Times New Roman" w:hAnsi="Times New Roman" w:cs="Times New Roman"/>
          <w:sz w:val="20"/>
          <w:szCs w:val="20"/>
        </w:rPr>
        <w:t>ed to incur expenditure up to the level of delegates as approved by the Board of Trustees at any ordinary meeting:</w:t>
      </w:r>
    </w:p>
    <w:p w14:paraId="18149C1C" w14:textId="77777777" w:rsidR="005D1E60" w:rsidRPr="009B2FEC" w:rsidRDefault="005D1E60" w:rsidP="005D1E60">
      <w:pPr>
        <w:numPr>
          <w:ilvl w:val="1"/>
          <w:numId w:val="27"/>
        </w:numPr>
        <w:tabs>
          <w:tab w:val="clear" w:pos="1440"/>
        </w:tabs>
        <w:spacing w:after="0" w:line="240" w:lineRule="auto"/>
        <w:ind w:left="567" w:hanging="283"/>
        <w:rPr>
          <w:rFonts w:ascii="Times New Roman" w:hAnsi="Times New Roman" w:cs="Times New Roman"/>
          <w:sz w:val="20"/>
          <w:szCs w:val="20"/>
        </w:rPr>
      </w:pPr>
      <w:r w:rsidRPr="009B2FEC">
        <w:rPr>
          <w:rFonts w:ascii="Times New Roman" w:hAnsi="Times New Roman" w:cs="Times New Roman"/>
          <w:sz w:val="20"/>
          <w:szCs w:val="20"/>
        </w:rPr>
        <w:t>The Principal of Donovan Primary is the designated authority for all items of expenditure related to the classroom, the curricula and extra-curricula</w:t>
      </w:r>
      <w:r w:rsidR="00E201EB">
        <w:rPr>
          <w:rFonts w:ascii="Times New Roman" w:hAnsi="Times New Roman" w:cs="Times New Roman"/>
          <w:sz w:val="20"/>
          <w:szCs w:val="20"/>
        </w:rPr>
        <w:t>r</w:t>
      </w:r>
      <w:r w:rsidRPr="009B2FEC">
        <w:rPr>
          <w:rFonts w:ascii="Times New Roman" w:hAnsi="Times New Roman" w:cs="Times New Roman"/>
          <w:sz w:val="20"/>
          <w:szCs w:val="20"/>
        </w:rPr>
        <w:t xml:space="preserve"> activities and minor maintenance. </w:t>
      </w:r>
      <w:r w:rsidRPr="009B2FEC">
        <w:rPr>
          <w:rFonts w:ascii="Times New Roman" w:hAnsi="Times New Roman" w:cs="Times New Roman"/>
          <w:i/>
          <w:iCs/>
          <w:sz w:val="20"/>
          <w:szCs w:val="20"/>
        </w:rPr>
        <w:t>(as per the annual budget)</w:t>
      </w:r>
    </w:p>
    <w:p w14:paraId="69B5AF52" w14:textId="77777777" w:rsidR="005D1E60" w:rsidRDefault="005D1E60" w:rsidP="005D1E60">
      <w:pPr>
        <w:numPr>
          <w:ilvl w:val="1"/>
          <w:numId w:val="27"/>
        </w:numPr>
        <w:tabs>
          <w:tab w:val="clear" w:pos="1440"/>
        </w:tabs>
        <w:spacing w:after="0" w:line="240" w:lineRule="auto"/>
        <w:ind w:left="567" w:hanging="283"/>
        <w:rPr>
          <w:rFonts w:ascii="Times New Roman" w:hAnsi="Times New Roman"/>
          <w:sz w:val="20"/>
        </w:rPr>
      </w:pPr>
      <w:r w:rsidRPr="009B2FEC">
        <w:rPr>
          <w:rFonts w:ascii="Times New Roman" w:hAnsi="Times New Roman" w:cs="Times New Roman"/>
          <w:sz w:val="20"/>
          <w:szCs w:val="20"/>
        </w:rPr>
        <w:t xml:space="preserve">The </w:t>
      </w:r>
      <w:r>
        <w:rPr>
          <w:rFonts w:ascii="Times New Roman" w:hAnsi="Times New Roman"/>
          <w:sz w:val="20"/>
        </w:rPr>
        <w:t>BOT</w:t>
      </w:r>
      <w:r w:rsidRPr="009B2FEC">
        <w:rPr>
          <w:rFonts w:ascii="Times New Roman" w:hAnsi="Times New Roman" w:cs="Times New Roman"/>
          <w:sz w:val="20"/>
          <w:szCs w:val="20"/>
        </w:rPr>
        <w:t xml:space="preserve"> property </w:t>
      </w:r>
      <w:r>
        <w:rPr>
          <w:rFonts w:ascii="Times New Roman" w:hAnsi="Times New Roman"/>
          <w:sz w:val="20"/>
        </w:rPr>
        <w:t>delegate</w:t>
      </w:r>
      <w:r w:rsidRPr="009B2FEC">
        <w:rPr>
          <w:rFonts w:ascii="Times New Roman" w:hAnsi="Times New Roman" w:cs="Times New Roman"/>
          <w:sz w:val="20"/>
          <w:szCs w:val="20"/>
        </w:rPr>
        <w:t xml:space="preserve"> has the designated authority for all expenditure related to property maintenance. </w:t>
      </w:r>
    </w:p>
    <w:p w14:paraId="7A13C2C3" w14:textId="77777777" w:rsidR="005D1E60" w:rsidRPr="009B2FEC" w:rsidRDefault="005D1E60" w:rsidP="005D1E60">
      <w:pPr>
        <w:numPr>
          <w:ilvl w:val="1"/>
          <w:numId w:val="27"/>
        </w:numPr>
        <w:tabs>
          <w:tab w:val="clear" w:pos="1440"/>
        </w:tabs>
        <w:spacing w:after="0" w:line="240" w:lineRule="auto"/>
        <w:ind w:left="567" w:hanging="283"/>
        <w:rPr>
          <w:rFonts w:ascii="Times New Roman" w:hAnsi="Times New Roman" w:cs="Times New Roman"/>
          <w:sz w:val="20"/>
          <w:szCs w:val="20"/>
        </w:rPr>
      </w:pPr>
      <w:r w:rsidRPr="009B2FEC">
        <w:rPr>
          <w:rFonts w:ascii="Times New Roman" w:hAnsi="Times New Roman" w:cs="Times New Roman"/>
          <w:sz w:val="20"/>
          <w:szCs w:val="20"/>
        </w:rPr>
        <w:t xml:space="preserve">The Principal has the designated authority for all items of expenditure related to the cleaner/caretaker. </w:t>
      </w:r>
      <w:r w:rsidRPr="009B2FEC">
        <w:rPr>
          <w:rFonts w:ascii="Times New Roman" w:hAnsi="Times New Roman" w:cs="Times New Roman"/>
          <w:i/>
          <w:iCs/>
          <w:sz w:val="20"/>
          <w:szCs w:val="20"/>
        </w:rPr>
        <w:t>(as per the annual budget)</w:t>
      </w:r>
    </w:p>
    <w:p w14:paraId="6323BB35" w14:textId="77777777" w:rsidR="005D1E60" w:rsidRDefault="00D567A0" w:rsidP="005D1E60">
      <w:pPr>
        <w:rPr>
          <w:rFonts w:ascii="Times New Roman" w:hAnsi="Times New Roman" w:cs="Times New Roman"/>
          <w:i/>
          <w:iCs/>
          <w:sz w:val="20"/>
          <w:szCs w:val="20"/>
        </w:rPr>
      </w:pPr>
      <w:r>
        <w:rPr>
          <w:rFonts w:ascii="Times New Roman" w:hAnsi="Times New Roman" w:cs="Times New Roman"/>
          <w:sz w:val="20"/>
          <w:szCs w:val="20"/>
        </w:rPr>
        <w:t>The Principal is authoris</w:t>
      </w:r>
      <w:r w:rsidR="005D1E60" w:rsidRPr="009B2FEC">
        <w:rPr>
          <w:rFonts w:ascii="Times New Roman" w:hAnsi="Times New Roman" w:cs="Times New Roman"/>
          <w:sz w:val="20"/>
          <w:szCs w:val="20"/>
        </w:rPr>
        <w:t xml:space="preserve">ed to make payments, in advance of Board approval, where early payment obtains a discount, or late payment incurs a penalty. All other payments are </w:t>
      </w:r>
      <w:r w:rsidR="005D1E60" w:rsidRPr="00D567A0">
        <w:rPr>
          <w:rFonts w:ascii="Times New Roman" w:hAnsi="Times New Roman" w:cs="Times New Roman"/>
          <w:iCs/>
          <w:sz w:val="20"/>
          <w:szCs w:val="20"/>
        </w:rPr>
        <w:t>to be</w:t>
      </w:r>
      <w:r w:rsidR="005D1E60" w:rsidRPr="009B2FEC">
        <w:rPr>
          <w:rFonts w:ascii="Times New Roman" w:hAnsi="Times New Roman" w:cs="Times New Roman"/>
          <w:i/>
          <w:iCs/>
          <w:sz w:val="20"/>
          <w:szCs w:val="20"/>
        </w:rPr>
        <w:t xml:space="preserve"> </w:t>
      </w:r>
      <w:r>
        <w:rPr>
          <w:rFonts w:ascii="Times New Roman" w:hAnsi="Times New Roman" w:cs="Times New Roman"/>
          <w:sz w:val="20"/>
          <w:szCs w:val="20"/>
        </w:rPr>
        <w:t>authoris</w:t>
      </w:r>
      <w:r w:rsidR="005D1E60" w:rsidRPr="009B2FEC">
        <w:rPr>
          <w:rFonts w:ascii="Times New Roman" w:hAnsi="Times New Roman" w:cs="Times New Roman"/>
          <w:sz w:val="20"/>
          <w:szCs w:val="20"/>
        </w:rPr>
        <w:t xml:space="preserve">ed by the Board. </w:t>
      </w:r>
      <w:r w:rsidR="005D1E60" w:rsidRPr="009B2FEC">
        <w:rPr>
          <w:rFonts w:ascii="Times New Roman" w:hAnsi="Times New Roman" w:cs="Times New Roman"/>
          <w:i/>
          <w:iCs/>
          <w:sz w:val="20"/>
          <w:szCs w:val="20"/>
        </w:rPr>
        <w:t>(</w:t>
      </w:r>
      <w:proofErr w:type="gramStart"/>
      <w:r w:rsidR="005D1E60" w:rsidRPr="009B2FEC">
        <w:rPr>
          <w:rFonts w:ascii="Times New Roman" w:hAnsi="Times New Roman" w:cs="Times New Roman"/>
          <w:i/>
          <w:iCs/>
          <w:sz w:val="20"/>
          <w:szCs w:val="20"/>
        </w:rPr>
        <w:t>if</w:t>
      </w:r>
      <w:proofErr w:type="gramEnd"/>
      <w:r w:rsidR="005D1E60" w:rsidRPr="009B2FEC">
        <w:rPr>
          <w:rFonts w:ascii="Times New Roman" w:hAnsi="Times New Roman" w:cs="Times New Roman"/>
          <w:i/>
          <w:iCs/>
          <w:sz w:val="20"/>
          <w:szCs w:val="20"/>
        </w:rPr>
        <w:t xml:space="preserve"> not part of the Annual Budget)</w:t>
      </w:r>
    </w:p>
    <w:p w14:paraId="6CD1D092" w14:textId="77777777" w:rsidR="00E201EB" w:rsidRPr="00E201EB" w:rsidRDefault="00E201EB" w:rsidP="005D1E60">
      <w:pPr>
        <w:rPr>
          <w:rFonts w:ascii="Times New Roman" w:hAnsi="Times New Roman" w:cs="Times New Roman"/>
          <w:iCs/>
          <w:sz w:val="20"/>
          <w:szCs w:val="20"/>
        </w:rPr>
      </w:pPr>
    </w:p>
    <w:p w14:paraId="483B5598" w14:textId="77777777" w:rsidR="005D1E60" w:rsidRPr="009B2FEC" w:rsidRDefault="005D1E60" w:rsidP="005D1E60">
      <w:pPr>
        <w:numPr>
          <w:ilvl w:val="0"/>
          <w:numId w:val="27"/>
        </w:numPr>
        <w:tabs>
          <w:tab w:val="clear" w:pos="720"/>
          <w:tab w:val="num" w:pos="567"/>
        </w:tabs>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PURCHASE ORDER</w:t>
      </w:r>
    </w:p>
    <w:p w14:paraId="274F7911" w14:textId="77777777" w:rsidR="005D1E60" w:rsidRPr="009B2FEC" w:rsidRDefault="00D567A0" w:rsidP="005D1E60">
      <w:pPr>
        <w:numPr>
          <w:ilvl w:val="1"/>
          <w:numId w:val="27"/>
        </w:numPr>
        <w:spacing w:after="0" w:line="240" w:lineRule="auto"/>
        <w:ind w:left="567" w:hanging="283"/>
        <w:rPr>
          <w:rFonts w:ascii="Times New Roman" w:hAnsi="Times New Roman" w:cs="Times New Roman"/>
          <w:sz w:val="20"/>
          <w:szCs w:val="20"/>
        </w:rPr>
      </w:pPr>
      <w:r>
        <w:rPr>
          <w:rFonts w:ascii="Times New Roman" w:hAnsi="Times New Roman" w:cs="Times New Roman"/>
          <w:sz w:val="20"/>
          <w:szCs w:val="20"/>
        </w:rPr>
        <w:t>All purchases must be authoris</w:t>
      </w:r>
      <w:r w:rsidR="005D1E60" w:rsidRPr="009B2FEC">
        <w:rPr>
          <w:rFonts w:ascii="Times New Roman" w:hAnsi="Times New Roman" w:cs="Times New Roman"/>
          <w:sz w:val="20"/>
          <w:szCs w:val="20"/>
        </w:rPr>
        <w:t>ed by the designated authority and recorded in the purchase order book</w:t>
      </w:r>
    </w:p>
    <w:p w14:paraId="2EE45AA4" w14:textId="77777777" w:rsidR="005D1E60" w:rsidRPr="009B2FEC" w:rsidRDefault="005D1E60" w:rsidP="005D1E60">
      <w:pPr>
        <w:numPr>
          <w:ilvl w:val="1"/>
          <w:numId w:val="27"/>
        </w:numPr>
        <w:spacing w:after="0" w:line="240" w:lineRule="auto"/>
        <w:ind w:left="567" w:hanging="283"/>
        <w:rPr>
          <w:rFonts w:ascii="Times New Roman" w:hAnsi="Times New Roman" w:cs="Times New Roman"/>
          <w:sz w:val="20"/>
          <w:szCs w:val="20"/>
        </w:rPr>
      </w:pPr>
      <w:r w:rsidRPr="009B2FEC">
        <w:rPr>
          <w:rFonts w:ascii="Times New Roman" w:hAnsi="Times New Roman" w:cs="Times New Roman"/>
          <w:sz w:val="20"/>
          <w:szCs w:val="20"/>
        </w:rPr>
        <w:t xml:space="preserve">There are two copies of each purchase order.  The carbon copy always remains in the book.  The top copy is used for purchasing as </w:t>
      </w:r>
      <w:proofErr w:type="gramStart"/>
      <w:r w:rsidRPr="009B2FEC">
        <w:rPr>
          <w:rFonts w:ascii="Times New Roman" w:hAnsi="Times New Roman" w:cs="Times New Roman"/>
          <w:sz w:val="20"/>
          <w:szCs w:val="20"/>
        </w:rPr>
        <w:t>required,</w:t>
      </w:r>
      <w:proofErr w:type="gramEnd"/>
      <w:r w:rsidRPr="009B2FEC">
        <w:rPr>
          <w:rFonts w:ascii="Times New Roman" w:hAnsi="Times New Roman" w:cs="Times New Roman"/>
          <w:sz w:val="20"/>
          <w:szCs w:val="20"/>
        </w:rPr>
        <w:t xml:space="preserve"> otherwise the order number is quoted on the appropriate order form.</w:t>
      </w:r>
    </w:p>
    <w:p w14:paraId="09761AC6" w14:textId="77777777" w:rsidR="005D1E60" w:rsidRPr="009B2FEC" w:rsidRDefault="005D1E60" w:rsidP="005D1E60">
      <w:pPr>
        <w:rPr>
          <w:rFonts w:ascii="Times New Roman" w:hAnsi="Times New Roman" w:cs="Times New Roman"/>
          <w:sz w:val="20"/>
          <w:szCs w:val="20"/>
        </w:rPr>
      </w:pPr>
    </w:p>
    <w:p w14:paraId="12EDE590" w14:textId="77777777" w:rsidR="005D1E60" w:rsidRPr="009B2FEC" w:rsidRDefault="005D1E60" w:rsidP="005D1E60">
      <w:pPr>
        <w:numPr>
          <w:ilvl w:val="0"/>
          <w:numId w:val="27"/>
        </w:numPr>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EVIDENCE OF DELIVERY OR COMPLETION OF SERVICE</w:t>
      </w:r>
    </w:p>
    <w:p w14:paraId="4B8C91AA" w14:textId="77777777" w:rsidR="005D1E60" w:rsidRPr="009B2FEC" w:rsidRDefault="005D1E60" w:rsidP="005D1E60">
      <w:pPr>
        <w:pStyle w:val="BodyTextIndent"/>
        <w:ind w:left="0"/>
        <w:rPr>
          <w:rFonts w:ascii="Times New Roman" w:hAnsi="Times New Roman" w:cs="Times New Roman"/>
          <w:sz w:val="20"/>
          <w:szCs w:val="20"/>
        </w:rPr>
      </w:pPr>
      <w:r w:rsidRPr="009B2FEC">
        <w:rPr>
          <w:rFonts w:ascii="Times New Roman" w:hAnsi="Times New Roman" w:cs="Times New Roman"/>
          <w:sz w:val="20"/>
          <w:szCs w:val="20"/>
        </w:rPr>
        <w:t>Proof of delivery of goods or completion of service must be confirmed.</w:t>
      </w:r>
    </w:p>
    <w:p w14:paraId="6ABD041E" w14:textId="77777777" w:rsidR="005D1E60" w:rsidRPr="009B2FEC" w:rsidRDefault="005D1E60" w:rsidP="005D1E60">
      <w:pPr>
        <w:rPr>
          <w:rFonts w:ascii="Times New Roman" w:hAnsi="Times New Roman" w:cs="Times New Roman"/>
          <w:sz w:val="20"/>
          <w:szCs w:val="20"/>
        </w:rPr>
      </w:pPr>
    </w:p>
    <w:p w14:paraId="7053D92C" w14:textId="77777777" w:rsidR="005D1E60" w:rsidRPr="009B2FEC" w:rsidRDefault="005D1E60" w:rsidP="005D1E60">
      <w:pPr>
        <w:numPr>
          <w:ilvl w:val="0"/>
          <w:numId w:val="27"/>
        </w:numPr>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PAYMENT OF ACCOUNTS</w:t>
      </w:r>
    </w:p>
    <w:p w14:paraId="5BBF6ADD" w14:textId="77777777" w:rsidR="005D1E60" w:rsidRPr="009B2FEC" w:rsidRDefault="005D1E60" w:rsidP="005D1E60">
      <w:pPr>
        <w:numPr>
          <w:ilvl w:val="1"/>
          <w:numId w:val="27"/>
        </w:numPr>
        <w:tabs>
          <w:tab w:val="left" w:pos="709"/>
        </w:tabs>
        <w:spacing w:after="0" w:line="240" w:lineRule="auto"/>
        <w:ind w:left="0" w:firstLine="426"/>
        <w:rPr>
          <w:rFonts w:ascii="Times New Roman" w:hAnsi="Times New Roman" w:cs="Times New Roman"/>
          <w:sz w:val="20"/>
          <w:szCs w:val="20"/>
        </w:rPr>
      </w:pPr>
      <w:r w:rsidRPr="00E201EB">
        <w:rPr>
          <w:rFonts w:ascii="Times New Roman" w:hAnsi="Times New Roman" w:cs="Times New Roman"/>
          <w:sz w:val="20"/>
          <w:szCs w:val="20"/>
          <w:u w:val="single"/>
        </w:rPr>
        <w:t xml:space="preserve">The School </w:t>
      </w:r>
      <w:r w:rsidRPr="00E201EB">
        <w:rPr>
          <w:rFonts w:ascii="Times New Roman" w:hAnsi="Times New Roman"/>
          <w:sz w:val="20"/>
          <w:u w:val="single"/>
        </w:rPr>
        <w:t>Office Manager</w:t>
      </w:r>
      <w:r w:rsidRPr="00E201EB">
        <w:rPr>
          <w:rFonts w:ascii="Times New Roman" w:hAnsi="Times New Roman" w:cs="Times New Roman"/>
          <w:sz w:val="20"/>
          <w:szCs w:val="20"/>
          <w:u w:val="single"/>
        </w:rPr>
        <w:t xml:space="preserve"> ensures that all invoices</w:t>
      </w:r>
      <w:r w:rsidRPr="009B2FEC">
        <w:rPr>
          <w:rFonts w:ascii="Times New Roman" w:hAnsi="Times New Roman" w:cs="Times New Roman"/>
          <w:sz w:val="20"/>
          <w:szCs w:val="20"/>
        </w:rPr>
        <w:t>:</w:t>
      </w:r>
    </w:p>
    <w:p w14:paraId="5973801E" w14:textId="77777777" w:rsidR="005D1E60" w:rsidRPr="009B2FEC" w:rsidRDefault="005D1E60" w:rsidP="005D1E60">
      <w:pPr>
        <w:numPr>
          <w:ilvl w:val="2"/>
          <w:numId w:val="27"/>
        </w:numPr>
        <w:tabs>
          <w:tab w:val="left" w:pos="709"/>
        </w:tabs>
        <w:spacing w:after="0" w:line="240" w:lineRule="auto"/>
        <w:ind w:left="0" w:firstLine="426"/>
        <w:rPr>
          <w:rFonts w:ascii="Times New Roman" w:hAnsi="Times New Roman" w:cs="Times New Roman"/>
          <w:sz w:val="20"/>
          <w:szCs w:val="20"/>
        </w:rPr>
      </w:pPr>
      <w:r w:rsidRPr="009B2FEC">
        <w:rPr>
          <w:rFonts w:ascii="Times New Roman" w:hAnsi="Times New Roman" w:cs="Times New Roman"/>
          <w:sz w:val="20"/>
          <w:szCs w:val="20"/>
        </w:rPr>
        <w:t>Have been certified correct by the designated authority</w:t>
      </w:r>
    </w:p>
    <w:p w14:paraId="3F06E4F3" w14:textId="77777777" w:rsidR="005D1E60" w:rsidRPr="009B2FEC" w:rsidRDefault="005D1E60" w:rsidP="005D1E60">
      <w:pPr>
        <w:numPr>
          <w:ilvl w:val="2"/>
          <w:numId w:val="27"/>
        </w:numPr>
        <w:tabs>
          <w:tab w:val="left" w:pos="709"/>
        </w:tabs>
        <w:spacing w:after="0" w:line="240" w:lineRule="auto"/>
        <w:ind w:left="0" w:firstLine="426"/>
        <w:rPr>
          <w:rFonts w:ascii="Times New Roman" w:hAnsi="Times New Roman" w:cs="Times New Roman"/>
          <w:sz w:val="20"/>
          <w:szCs w:val="20"/>
        </w:rPr>
      </w:pPr>
      <w:r w:rsidRPr="009B2FEC">
        <w:rPr>
          <w:rFonts w:ascii="Times New Roman" w:hAnsi="Times New Roman" w:cs="Times New Roman"/>
          <w:sz w:val="20"/>
          <w:szCs w:val="20"/>
        </w:rPr>
        <w:t>Are mathematically correct</w:t>
      </w:r>
    </w:p>
    <w:p w14:paraId="068A2741" w14:textId="77777777" w:rsidR="005D1E60" w:rsidRPr="009B2FEC" w:rsidRDefault="005D1E60" w:rsidP="005D1E60">
      <w:pPr>
        <w:numPr>
          <w:ilvl w:val="2"/>
          <w:numId w:val="27"/>
        </w:numPr>
        <w:tabs>
          <w:tab w:val="left" w:pos="709"/>
        </w:tabs>
        <w:spacing w:after="0" w:line="240" w:lineRule="auto"/>
        <w:ind w:left="0" w:firstLine="426"/>
        <w:rPr>
          <w:rFonts w:ascii="Times New Roman" w:hAnsi="Times New Roman" w:cs="Times New Roman"/>
          <w:sz w:val="20"/>
          <w:szCs w:val="20"/>
        </w:rPr>
      </w:pPr>
      <w:r w:rsidRPr="009B2FEC">
        <w:rPr>
          <w:rFonts w:ascii="Times New Roman" w:hAnsi="Times New Roman" w:cs="Times New Roman"/>
          <w:sz w:val="20"/>
          <w:szCs w:val="20"/>
        </w:rPr>
        <w:t>Are reconciled with the purchase order</w:t>
      </w:r>
    </w:p>
    <w:p w14:paraId="7D10AE71" w14:textId="77777777" w:rsidR="005D1E60" w:rsidRPr="009B2FEC" w:rsidRDefault="005D1E60" w:rsidP="005D1E60">
      <w:pPr>
        <w:numPr>
          <w:ilvl w:val="2"/>
          <w:numId w:val="27"/>
        </w:numPr>
        <w:tabs>
          <w:tab w:val="left" w:pos="709"/>
        </w:tabs>
        <w:spacing w:after="0" w:line="240" w:lineRule="auto"/>
        <w:ind w:left="0" w:firstLine="426"/>
        <w:rPr>
          <w:rFonts w:ascii="Times New Roman" w:hAnsi="Times New Roman" w:cs="Times New Roman"/>
          <w:sz w:val="20"/>
          <w:szCs w:val="20"/>
        </w:rPr>
      </w:pPr>
      <w:r w:rsidRPr="009B2FEC">
        <w:rPr>
          <w:rFonts w:ascii="Times New Roman" w:hAnsi="Times New Roman" w:cs="Times New Roman"/>
          <w:sz w:val="20"/>
          <w:szCs w:val="20"/>
        </w:rPr>
        <w:t>Have adequate record of proof of delivery or completion of service</w:t>
      </w:r>
    </w:p>
    <w:p w14:paraId="04013059" w14:textId="77777777" w:rsidR="005D1E60" w:rsidRPr="009B2FEC" w:rsidRDefault="005D1E60" w:rsidP="005D1E60">
      <w:pPr>
        <w:tabs>
          <w:tab w:val="left" w:pos="709"/>
        </w:tabs>
        <w:ind w:firstLine="426"/>
        <w:rPr>
          <w:rFonts w:ascii="Times New Roman" w:hAnsi="Times New Roman" w:cs="Times New Roman"/>
          <w:sz w:val="20"/>
          <w:szCs w:val="20"/>
        </w:rPr>
      </w:pPr>
    </w:p>
    <w:p w14:paraId="3CA86D38" w14:textId="77777777" w:rsidR="005D1E60" w:rsidRPr="00E201EB" w:rsidRDefault="005D1E60" w:rsidP="005D1E60">
      <w:pPr>
        <w:numPr>
          <w:ilvl w:val="1"/>
          <w:numId w:val="27"/>
        </w:numPr>
        <w:tabs>
          <w:tab w:val="clear" w:pos="1440"/>
          <w:tab w:val="num" w:pos="709"/>
        </w:tabs>
        <w:spacing w:after="0" w:line="240" w:lineRule="auto"/>
        <w:ind w:left="426" w:firstLine="0"/>
        <w:rPr>
          <w:rFonts w:ascii="Times New Roman" w:hAnsi="Times New Roman" w:cs="Times New Roman"/>
          <w:sz w:val="20"/>
          <w:szCs w:val="20"/>
          <w:u w:val="single"/>
        </w:rPr>
      </w:pPr>
      <w:r w:rsidRPr="00E201EB">
        <w:rPr>
          <w:rFonts w:ascii="Times New Roman" w:hAnsi="Times New Roman" w:cs="Times New Roman"/>
          <w:sz w:val="20"/>
          <w:szCs w:val="20"/>
          <w:u w:val="single"/>
        </w:rPr>
        <w:t xml:space="preserve">The School </w:t>
      </w:r>
      <w:r w:rsidRPr="00E201EB">
        <w:rPr>
          <w:rFonts w:ascii="Times New Roman" w:hAnsi="Times New Roman"/>
          <w:sz w:val="20"/>
          <w:u w:val="single"/>
        </w:rPr>
        <w:t>Office Manager</w:t>
      </w:r>
      <w:r w:rsidRPr="00E201EB">
        <w:rPr>
          <w:rFonts w:ascii="Times New Roman" w:hAnsi="Times New Roman" w:cs="Times New Roman"/>
          <w:sz w:val="20"/>
          <w:szCs w:val="20"/>
          <w:u w:val="single"/>
        </w:rPr>
        <w:t xml:space="preserve"> checks each creditor’s invoice/statements</w:t>
      </w:r>
      <w:r w:rsidR="00E201EB">
        <w:rPr>
          <w:rFonts w:ascii="Times New Roman" w:hAnsi="Times New Roman" w:cs="Times New Roman"/>
          <w:sz w:val="20"/>
          <w:szCs w:val="20"/>
          <w:u w:val="single"/>
        </w:rPr>
        <w:t>:</w:t>
      </w:r>
      <w:r w:rsidRPr="00E201EB">
        <w:rPr>
          <w:rFonts w:ascii="Times New Roman" w:hAnsi="Times New Roman" w:cs="Times New Roman"/>
          <w:sz w:val="20"/>
          <w:szCs w:val="20"/>
          <w:u w:val="single"/>
        </w:rPr>
        <w:t xml:space="preserve"> </w:t>
      </w:r>
    </w:p>
    <w:p w14:paraId="2472E19A" w14:textId="77777777" w:rsidR="005D1E60" w:rsidRPr="00E201EB" w:rsidRDefault="005D1E60" w:rsidP="005D1E60">
      <w:pPr>
        <w:numPr>
          <w:ilvl w:val="2"/>
          <w:numId w:val="27"/>
        </w:numPr>
        <w:tabs>
          <w:tab w:val="clear" w:pos="2340"/>
          <w:tab w:val="left" w:pos="709"/>
        </w:tabs>
        <w:spacing w:after="0" w:line="240" w:lineRule="auto"/>
        <w:ind w:left="709" w:hanging="283"/>
        <w:rPr>
          <w:rFonts w:ascii="Times New Roman" w:hAnsi="Times New Roman" w:cs="Times New Roman"/>
          <w:sz w:val="20"/>
          <w:szCs w:val="20"/>
        </w:rPr>
      </w:pPr>
      <w:r w:rsidRPr="00E201EB">
        <w:rPr>
          <w:rFonts w:ascii="Times New Roman" w:hAnsi="Times New Roman" w:cs="Times New Roman"/>
          <w:sz w:val="20"/>
          <w:szCs w:val="20"/>
        </w:rPr>
        <w:t>To ensure account rendered has not been paid</w:t>
      </w:r>
      <w:r w:rsidR="00E201EB" w:rsidRPr="00E201EB">
        <w:rPr>
          <w:rFonts w:ascii="Times New Roman" w:hAnsi="Times New Roman" w:cs="Times New Roman"/>
          <w:sz w:val="20"/>
          <w:szCs w:val="20"/>
        </w:rPr>
        <w:t xml:space="preserve"> </w:t>
      </w:r>
      <w:r w:rsidRPr="00E201EB">
        <w:rPr>
          <w:rFonts w:ascii="Times New Roman" w:hAnsi="Times New Roman" w:cs="Times New Roman"/>
          <w:sz w:val="20"/>
          <w:szCs w:val="20"/>
        </w:rPr>
        <w:t xml:space="preserve">during the previous month and not credited.  If this is the case, check with the creditor to ascertain what has happened to our </w:t>
      </w:r>
      <w:r w:rsidRPr="00E201EB">
        <w:rPr>
          <w:rFonts w:ascii="Times New Roman" w:hAnsi="Times New Roman"/>
          <w:sz w:val="20"/>
        </w:rPr>
        <w:t>payment</w:t>
      </w:r>
      <w:r w:rsidRPr="00E201EB">
        <w:rPr>
          <w:rFonts w:ascii="Times New Roman" w:hAnsi="Times New Roman" w:cs="Times New Roman"/>
          <w:sz w:val="20"/>
          <w:szCs w:val="20"/>
        </w:rPr>
        <w:t>, and where it has been credited</w:t>
      </w:r>
      <w:r w:rsidRPr="00E201EB">
        <w:rPr>
          <w:rFonts w:ascii="Times New Roman" w:hAnsi="Times New Roman"/>
          <w:sz w:val="20"/>
        </w:rPr>
        <w:t>.</w:t>
      </w:r>
      <w:r w:rsidR="00E201EB">
        <w:rPr>
          <w:rFonts w:ascii="Times New Roman" w:hAnsi="Times New Roman"/>
          <w:sz w:val="20"/>
        </w:rPr>
        <w:t xml:space="preserve"> </w:t>
      </w:r>
      <w:r w:rsidRPr="00E201EB">
        <w:rPr>
          <w:rFonts w:ascii="Times New Roman" w:hAnsi="Times New Roman" w:cs="Times New Roman"/>
          <w:sz w:val="20"/>
          <w:szCs w:val="20"/>
        </w:rPr>
        <w:t xml:space="preserve">If it has been paid late, </w:t>
      </w:r>
      <w:r w:rsidRPr="00E201EB">
        <w:rPr>
          <w:rFonts w:ascii="Times New Roman" w:hAnsi="Times New Roman" w:cs="Times New Roman"/>
          <w:iCs/>
          <w:sz w:val="20"/>
          <w:szCs w:val="20"/>
        </w:rPr>
        <w:t>(i.e. after statement close off date for the previous month)</w:t>
      </w:r>
      <w:r w:rsidRPr="00E201EB">
        <w:rPr>
          <w:rFonts w:ascii="Times New Roman" w:hAnsi="Times New Roman" w:cs="Times New Roman"/>
          <w:sz w:val="20"/>
          <w:szCs w:val="20"/>
        </w:rPr>
        <w:t>, alter the invoice/statement balance to indicate payment.</w:t>
      </w:r>
    </w:p>
    <w:p w14:paraId="664585C5" w14:textId="77777777" w:rsidR="005D1E60" w:rsidRPr="009B2FEC" w:rsidRDefault="005D1E60" w:rsidP="005D1E60">
      <w:pPr>
        <w:numPr>
          <w:ilvl w:val="2"/>
          <w:numId w:val="27"/>
        </w:numPr>
        <w:tabs>
          <w:tab w:val="clear" w:pos="2340"/>
          <w:tab w:val="num" w:pos="709"/>
        </w:tabs>
        <w:spacing w:after="0" w:line="240" w:lineRule="auto"/>
        <w:ind w:left="0" w:firstLine="426"/>
        <w:rPr>
          <w:rFonts w:ascii="Times New Roman" w:hAnsi="Times New Roman" w:cs="Times New Roman"/>
          <w:sz w:val="20"/>
          <w:szCs w:val="20"/>
        </w:rPr>
      </w:pPr>
      <w:r w:rsidRPr="009B2FEC">
        <w:rPr>
          <w:rFonts w:ascii="Times New Roman" w:hAnsi="Times New Roman" w:cs="Times New Roman"/>
          <w:sz w:val="20"/>
          <w:szCs w:val="20"/>
        </w:rPr>
        <w:t>If a creditor sends a statement:</w:t>
      </w:r>
    </w:p>
    <w:p w14:paraId="1429B295" w14:textId="77777777" w:rsidR="005D1E60" w:rsidRPr="009B2FEC" w:rsidRDefault="005D1E60" w:rsidP="005D1E60">
      <w:pPr>
        <w:numPr>
          <w:ilvl w:val="3"/>
          <w:numId w:val="27"/>
        </w:numPr>
        <w:tabs>
          <w:tab w:val="clear" w:pos="3240"/>
          <w:tab w:val="num" w:pos="1418"/>
        </w:tabs>
        <w:spacing w:after="0" w:line="240" w:lineRule="auto"/>
        <w:ind w:left="993" w:firstLine="0"/>
        <w:rPr>
          <w:rFonts w:ascii="Times New Roman" w:hAnsi="Times New Roman" w:cs="Times New Roman"/>
          <w:sz w:val="20"/>
          <w:szCs w:val="20"/>
        </w:rPr>
      </w:pPr>
      <w:r w:rsidRPr="009B2FEC">
        <w:rPr>
          <w:rFonts w:ascii="Times New Roman" w:hAnsi="Times New Roman" w:cs="Times New Roman"/>
          <w:sz w:val="20"/>
          <w:szCs w:val="20"/>
        </w:rPr>
        <w:t>Confirm that for each invoice listed on the statement  there is a corresponding invoice approved for payment</w:t>
      </w:r>
    </w:p>
    <w:p w14:paraId="1EB4B3B4" w14:textId="77777777" w:rsidR="005D1E60" w:rsidRPr="009B2FEC" w:rsidRDefault="005D1E60" w:rsidP="005D1E60">
      <w:pPr>
        <w:numPr>
          <w:ilvl w:val="3"/>
          <w:numId w:val="27"/>
        </w:numPr>
        <w:tabs>
          <w:tab w:val="clear" w:pos="3240"/>
          <w:tab w:val="num" w:pos="1418"/>
        </w:tabs>
        <w:spacing w:after="0" w:line="240" w:lineRule="auto"/>
        <w:ind w:left="993" w:firstLine="0"/>
        <w:rPr>
          <w:rFonts w:ascii="Times New Roman" w:hAnsi="Times New Roman" w:cs="Times New Roman"/>
          <w:sz w:val="20"/>
          <w:szCs w:val="20"/>
        </w:rPr>
      </w:pPr>
      <w:r w:rsidRPr="009B2FEC">
        <w:rPr>
          <w:rFonts w:ascii="Times New Roman" w:hAnsi="Times New Roman" w:cs="Times New Roman"/>
          <w:sz w:val="20"/>
          <w:szCs w:val="20"/>
        </w:rPr>
        <w:t>Adjust the statement balance to ensure that the amount paid represents the total amount on the approved invoices</w:t>
      </w:r>
    </w:p>
    <w:p w14:paraId="155ED55D" w14:textId="77777777" w:rsidR="005D1E60" w:rsidRPr="009B2FEC" w:rsidRDefault="005D1E60" w:rsidP="005D1E60">
      <w:pPr>
        <w:numPr>
          <w:ilvl w:val="3"/>
          <w:numId w:val="27"/>
        </w:numPr>
        <w:tabs>
          <w:tab w:val="clear" w:pos="3240"/>
          <w:tab w:val="num" w:pos="1418"/>
        </w:tabs>
        <w:spacing w:after="0" w:line="240" w:lineRule="auto"/>
        <w:ind w:left="993" w:firstLine="0"/>
        <w:rPr>
          <w:rFonts w:ascii="Times New Roman" w:hAnsi="Times New Roman" w:cs="Times New Roman"/>
          <w:sz w:val="20"/>
          <w:szCs w:val="20"/>
        </w:rPr>
      </w:pPr>
      <w:r w:rsidRPr="009B2FEC">
        <w:rPr>
          <w:rFonts w:ascii="Times New Roman" w:hAnsi="Times New Roman" w:cs="Times New Roman"/>
          <w:sz w:val="20"/>
          <w:szCs w:val="20"/>
        </w:rPr>
        <w:t>Staple all invoices to the statement</w:t>
      </w:r>
    </w:p>
    <w:p w14:paraId="1D8F914F" w14:textId="77777777" w:rsidR="005D1E60" w:rsidRPr="00FD2B12" w:rsidRDefault="00E201EB" w:rsidP="005D1E60">
      <w:pPr>
        <w:numPr>
          <w:ilvl w:val="1"/>
          <w:numId w:val="27"/>
        </w:numPr>
        <w:tabs>
          <w:tab w:val="clear" w:pos="1440"/>
          <w:tab w:val="num" w:pos="709"/>
        </w:tabs>
        <w:spacing w:after="0" w:line="240" w:lineRule="auto"/>
        <w:ind w:left="709" w:hanging="283"/>
        <w:rPr>
          <w:rFonts w:ascii="Times New Roman" w:hAnsi="Times New Roman" w:cs="Times New Roman"/>
          <w:sz w:val="20"/>
          <w:szCs w:val="20"/>
        </w:rPr>
      </w:pPr>
      <w:r>
        <w:rPr>
          <w:rFonts w:ascii="Times New Roman" w:hAnsi="Times New Roman"/>
          <w:sz w:val="20"/>
          <w:u w:val="single"/>
        </w:rPr>
        <w:t>The S</w:t>
      </w:r>
      <w:r w:rsidR="005D1E60" w:rsidRPr="00E201EB">
        <w:rPr>
          <w:rFonts w:ascii="Times New Roman" w:hAnsi="Times New Roman"/>
          <w:sz w:val="20"/>
          <w:u w:val="single"/>
        </w:rPr>
        <w:t xml:space="preserve">chool Office Manager </w:t>
      </w:r>
      <w:r w:rsidR="005D1E60" w:rsidRPr="00E201EB">
        <w:rPr>
          <w:rFonts w:ascii="Times New Roman" w:hAnsi="Times New Roman" w:cs="Times New Roman"/>
          <w:sz w:val="20"/>
          <w:szCs w:val="20"/>
          <w:u w:val="single"/>
        </w:rPr>
        <w:t>prepares a “Schedule of Creditors to be paid”,</w:t>
      </w:r>
      <w:r w:rsidR="005D1E60" w:rsidRPr="009B2FEC">
        <w:rPr>
          <w:rFonts w:ascii="Times New Roman" w:hAnsi="Times New Roman" w:cs="Times New Roman"/>
          <w:sz w:val="20"/>
          <w:szCs w:val="20"/>
        </w:rPr>
        <w:t xml:space="preserve"> for presentation to the monthly meeting of the Board of trustees, </w:t>
      </w:r>
      <w:r w:rsidR="005D1E60" w:rsidRPr="00FD2B12">
        <w:rPr>
          <w:rFonts w:ascii="Times New Roman" w:hAnsi="Times New Roman" w:cs="Times New Roman"/>
          <w:iCs/>
          <w:sz w:val="20"/>
          <w:szCs w:val="20"/>
        </w:rPr>
        <w:t>and a cheque schedule for</w:t>
      </w:r>
      <w:r w:rsidR="005D1E60" w:rsidRPr="009B2FEC">
        <w:rPr>
          <w:rFonts w:ascii="Times New Roman" w:hAnsi="Times New Roman" w:cs="Times New Roman"/>
          <w:i/>
          <w:iCs/>
          <w:sz w:val="20"/>
          <w:szCs w:val="20"/>
        </w:rPr>
        <w:t xml:space="preserve"> </w:t>
      </w:r>
      <w:r w:rsidR="005D1E60" w:rsidRPr="009B2FEC">
        <w:rPr>
          <w:rFonts w:ascii="Times New Roman" w:hAnsi="Times New Roman" w:cs="Times New Roman"/>
          <w:sz w:val="20"/>
          <w:szCs w:val="20"/>
        </w:rPr>
        <w:t xml:space="preserve">those already paid </w:t>
      </w:r>
      <w:r w:rsidR="005D1E60" w:rsidRPr="009B2FEC">
        <w:rPr>
          <w:rFonts w:ascii="Times New Roman" w:hAnsi="Times New Roman" w:cs="Times New Roman"/>
          <w:i/>
          <w:iCs/>
          <w:sz w:val="20"/>
          <w:szCs w:val="20"/>
        </w:rPr>
        <w:t xml:space="preserve">either </w:t>
      </w:r>
      <w:r w:rsidR="005D1E60" w:rsidRPr="009B2FEC">
        <w:rPr>
          <w:rFonts w:ascii="Times New Roman" w:hAnsi="Times New Roman" w:cs="Times New Roman"/>
          <w:sz w:val="20"/>
          <w:szCs w:val="20"/>
        </w:rPr>
        <w:t>because early payment involves a discount, or delaye</w:t>
      </w:r>
      <w:r w:rsidR="005D1E60">
        <w:rPr>
          <w:rFonts w:ascii="Times New Roman" w:hAnsi="Times New Roman"/>
          <w:sz w:val="20"/>
        </w:rPr>
        <w:t xml:space="preserve">d payment would incur a penalty, </w:t>
      </w:r>
      <w:r w:rsidR="005D1E60" w:rsidRPr="00FD2B12">
        <w:rPr>
          <w:rFonts w:ascii="Times New Roman" w:hAnsi="Times New Roman" w:cs="Times New Roman"/>
          <w:iCs/>
          <w:sz w:val="20"/>
          <w:szCs w:val="20"/>
        </w:rPr>
        <w:t>or because they are approved by the principal withi</w:t>
      </w:r>
      <w:r w:rsidR="005D1E60" w:rsidRPr="00FD2B12">
        <w:rPr>
          <w:rFonts w:ascii="Times New Roman" w:hAnsi="Times New Roman"/>
          <w:iCs/>
          <w:sz w:val="20"/>
        </w:rPr>
        <w:t>n the annual budget or reimburs</w:t>
      </w:r>
      <w:r w:rsidR="005D1E60" w:rsidRPr="00FD2B12">
        <w:rPr>
          <w:rFonts w:ascii="Times New Roman" w:hAnsi="Times New Roman" w:cs="Times New Roman"/>
          <w:iCs/>
          <w:sz w:val="20"/>
          <w:szCs w:val="20"/>
        </w:rPr>
        <w:t>ements to staff for school related purchases or were a creditor the previous month.</w:t>
      </w:r>
    </w:p>
    <w:p w14:paraId="27C63993" w14:textId="77777777" w:rsidR="005D1E60" w:rsidRPr="009B2FEC" w:rsidRDefault="005D1E60" w:rsidP="00E201EB">
      <w:pPr>
        <w:pStyle w:val="NoSpacing"/>
      </w:pPr>
    </w:p>
    <w:p w14:paraId="7A9B86E1" w14:textId="77777777" w:rsidR="005D1E60" w:rsidRPr="00E201EB" w:rsidRDefault="00E201EB" w:rsidP="005D1E60">
      <w:pPr>
        <w:numPr>
          <w:ilvl w:val="1"/>
          <w:numId w:val="27"/>
        </w:numPr>
        <w:tabs>
          <w:tab w:val="clear" w:pos="1440"/>
          <w:tab w:val="num" w:pos="851"/>
        </w:tabs>
        <w:spacing w:after="0" w:line="240" w:lineRule="auto"/>
        <w:ind w:left="0" w:firstLine="567"/>
        <w:rPr>
          <w:rFonts w:ascii="Times New Roman" w:hAnsi="Times New Roman" w:cs="Times New Roman"/>
          <w:sz w:val="20"/>
          <w:szCs w:val="20"/>
          <w:u w:val="single"/>
        </w:rPr>
      </w:pPr>
      <w:r>
        <w:rPr>
          <w:rFonts w:ascii="Times New Roman" w:hAnsi="Times New Roman" w:cs="Times New Roman"/>
          <w:sz w:val="20"/>
          <w:szCs w:val="20"/>
          <w:u w:val="single"/>
        </w:rPr>
        <w:t>Following Board approval the S</w:t>
      </w:r>
      <w:r w:rsidR="005D1E60" w:rsidRPr="00E201EB">
        <w:rPr>
          <w:rFonts w:ascii="Times New Roman" w:hAnsi="Times New Roman" w:cs="Times New Roman"/>
          <w:sz w:val="20"/>
          <w:szCs w:val="20"/>
          <w:u w:val="single"/>
        </w:rPr>
        <w:t xml:space="preserve">chool </w:t>
      </w:r>
      <w:r w:rsidR="005D1E60" w:rsidRPr="00E201EB">
        <w:rPr>
          <w:rFonts w:ascii="Times New Roman" w:hAnsi="Times New Roman"/>
          <w:sz w:val="20"/>
          <w:u w:val="single"/>
        </w:rPr>
        <w:t>Office Manager</w:t>
      </w:r>
      <w:r w:rsidR="005D1E60" w:rsidRPr="00E201EB">
        <w:rPr>
          <w:rFonts w:ascii="Times New Roman" w:hAnsi="Times New Roman" w:cs="Times New Roman"/>
          <w:sz w:val="20"/>
          <w:szCs w:val="20"/>
          <w:u w:val="single"/>
        </w:rPr>
        <w:t>:</w:t>
      </w:r>
    </w:p>
    <w:p w14:paraId="3B9254B5" w14:textId="77777777" w:rsidR="005D1E60" w:rsidRDefault="005D1E60" w:rsidP="005D1E60">
      <w:pPr>
        <w:numPr>
          <w:ilvl w:val="2"/>
          <w:numId w:val="32"/>
        </w:numPr>
        <w:spacing w:after="0" w:line="240" w:lineRule="auto"/>
        <w:ind w:left="1276" w:hanging="283"/>
        <w:rPr>
          <w:rFonts w:ascii="Times New Roman" w:hAnsi="Times New Roman"/>
          <w:sz w:val="20"/>
        </w:rPr>
      </w:pPr>
      <w:r>
        <w:rPr>
          <w:rFonts w:ascii="Times New Roman" w:hAnsi="Times New Roman"/>
          <w:sz w:val="20"/>
        </w:rPr>
        <w:t>Prepares the creditors to be paid electronically</w:t>
      </w:r>
    </w:p>
    <w:p w14:paraId="77C87E0A" w14:textId="77777777" w:rsidR="005D1E60" w:rsidRDefault="005D1E60" w:rsidP="005D1E60">
      <w:pPr>
        <w:numPr>
          <w:ilvl w:val="2"/>
          <w:numId w:val="32"/>
        </w:numPr>
        <w:spacing w:after="0" w:line="240" w:lineRule="auto"/>
        <w:ind w:left="1276" w:hanging="283"/>
        <w:rPr>
          <w:rFonts w:ascii="Times New Roman" w:hAnsi="Times New Roman"/>
          <w:sz w:val="20"/>
        </w:rPr>
      </w:pPr>
      <w:r>
        <w:rPr>
          <w:rFonts w:ascii="Times New Roman" w:hAnsi="Times New Roman"/>
          <w:sz w:val="20"/>
        </w:rPr>
        <w:t>Uplifts creditors to the online banking systems</w:t>
      </w:r>
    </w:p>
    <w:p w14:paraId="6198411D" w14:textId="77777777" w:rsidR="005D1E60" w:rsidRPr="00B71CD9" w:rsidRDefault="00E201EB" w:rsidP="005D1E60">
      <w:pPr>
        <w:numPr>
          <w:ilvl w:val="2"/>
          <w:numId w:val="32"/>
        </w:numPr>
        <w:spacing w:after="0" w:line="240" w:lineRule="auto"/>
        <w:ind w:left="1276" w:hanging="283"/>
        <w:rPr>
          <w:rFonts w:ascii="Times New Roman" w:hAnsi="Times New Roman" w:cs="Times New Roman"/>
          <w:sz w:val="20"/>
          <w:szCs w:val="20"/>
        </w:rPr>
      </w:pPr>
      <w:r>
        <w:rPr>
          <w:rFonts w:ascii="Times New Roman" w:hAnsi="Times New Roman"/>
          <w:sz w:val="20"/>
        </w:rPr>
        <w:t>Ensures that two authorises complete the authoris</w:t>
      </w:r>
      <w:r w:rsidR="005D1E60">
        <w:rPr>
          <w:rFonts w:ascii="Times New Roman" w:hAnsi="Times New Roman"/>
          <w:sz w:val="20"/>
        </w:rPr>
        <w:t xml:space="preserve">ation in a timely manner. </w:t>
      </w:r>
    </w:p>
    <w:p w14:paraId="2906DC90" w14:textId="77777777" w:rsidR="005D1E60" w:rsidRDefault="005D1E60" w:rsidP="005D1E60">
      <w:pPr>
        <w:pStyle w:val="ListParagraph"/>
        <w:numPr>
          <w:ilvl w:val="2"/>
          <w:numId w:val="32"/>
        </w:numPr>
        <w:spacing w:after="0"/>
        <w:ind w:left="1276" w:hanging="283"/>
        <w:rPr>
          <w:rFonts w:ascii="Times New Roman" w:hAnsi="Times New Roman" w:cs="Times New Roman"/>
          <w:sz w:val="20"/>
          <w:szCs w:val="20"/>
        </w:rPr>
      </w:pPr>
      <w:r w:rsidRPr="008F6B3E">
        <w:rPr>
          <w:rFonts w:ascii="Times New Roman" w:hAnsi="Times New Roman" w:cs="Times New Roman"/>
          <w:sz w:val="20"/>
          <w:szCs w:val="20"/>
        </w:rPr>
        <w:t>To authorise payments, two of three signatories must authorise at first level and two of three at second level of authority.</w:t>
      </w:r>
    </w:p>
    <w:p w14:paraId="074850CA" w14:textId="77777777" w:rsidR="005D1E60" w:rsidRDefault="005D1E60" w:rsidP="005D1E60">
      <w:pPr>
        <w:pStyle w:val="ListParagraph"/>
        <w:numPr>
          <w:ilvl w:val="2"/>
          <w:numId w:val="32"/>
        </w:numPr>
        <w:spacing w:after="0"/>
        <w:ind w:left="1276" w:hanging="283"/>
        <w:rPr>
          <w:rFonts w:ascii="Times New Roman" w:hAnsi="Times New Roman" w:cs="Times New Roman"/>
          <w:sz w:val="20"/>
          <w:szCs w:val="20"/>
        </w:rPr>
      </w:pPr>
      <w:r w:rsidRPr="00B71CD9">
        <w:rPr>
          <w:rFonts w:ascii="Times New Roman" w:hAnsi="Times New Roman" w:cs="Times New Roman"/>
          <w:sz w:val="20"/>
          <w:szCs w:val="20"/>
        </w:rPr>
        <w:t xml:space="preserve">Individual Online banking payments can be made outside of normal monthly creditors run. Same procedure applies but let the signatories know they are to authorise any payments by 10pm that day. </w:t>
      </w:r>
    </w:p>
    <w:p w14:paraId="7C500C01" w14:textId="77777777" w:rsidR="005D1E60" w:rsidRDefault="005D1E60" w:rsidP="005D1E60">
      <w:pPr>
        <w:pStyle w:val="ListParagraph"/>
        <w:numPr>
          <w:ilvl w:val="2"/>
          <w:numId w:val="32"/>
        </w:numPr>
        <w:spacing w:after="0"/>
        <w:ind w:left="1276" w:hanging="283"/>
        <w:rPr>
          <w:rFonts w:ascii="Times New Roman" w:hAnsi="Times New Roman" w:cs="Times New Roman"/>
          <w:sz w:val="20"/>
          <w:szCs w:val="20"/>
        </w:rPr>
      </w:pPr>
      <w:r w:rsidRPr="00B71CD9">
        <w:rPr>
          <w:rFonts w:ascii="Times New Roman" w:hAnsi="Times New Roman" w:cs="Times New Roman"/>
          <w:sz w:val="20"/>
          <w:szCs w:val="20"/>
        </w:rPr>
        <w:t>All printouts/reports are to be kept for audit purposes.</w:t>
      </w:r>
    </w:p>
    <w:p w14:paraId="25E96C2A" w14:textId="77777777" w:rsidR="005D1E60" w:rsidRPr="00B71CD9" w:rsidRDefault="005D1E60" w:rsidP="005D1E60">
      <w:pPr>
        <w:pStyle w:val="ListParagraph"/>
        <w:numPr>
          <w:ilvl w:val="2"/>
          <w:numId w:val="32"/>
        </w:numPr>
        <w:spacing w:after="0"/>
        <w:ind w:left="1276" w:hanging="283"/>
        <w:rPr>
          <w:rFonts w:ascii="Times New Roman" w:hAnsi="Times New Roman" w:cs="Times New Roman"/>
          <w:sz w:val="20"/>
          <w:szCs w:val="20"/>
        </w:rPr>
      </w:pPr>
      <w:r w:rsidRPr="00B71CD9">
        <w:rPr>
          <w:rFonts w:ascii="Times New Roman" w:hAnsi="Times New Roman" w:cs="Times New Roman"/>
          <w:sz w:val="20"/>
          <w:szCs w:val="20"/>
        </w:rPr>
        <w:t>The Principal and</w:t>
      </w:r>
      <w:r w:rsidR="0090077D">
        <w:rPr>
          <w:rFonts w:ascii="Times New Roman" w:hAnsi="Times New Roman" w:cs="Times New Roman"/>
          <w:sz w:val="20"/>
          <w:szCs w:val="20"/>
        </w:rPr>
        <w:t>/or</w:t>
      </w:r>
      <w:r w:rsidRPr="00B71CD9">
        <w:rPr>
          <w:rFonts w:ascii="Times New Roman" w:hAnsi="Times New Roman" w:cs="Times New Roman"/>
          <w:sz w:val="20"/>
          <w:szCs w:val="20"/>
        </w:rPr>
        <w:t xml:space="preserve"> a Board member will do random checks on bank accounts and check bank statements and/or financial printouts for payments to the correct creditor’s accounts.</w:t>
      </w:r>
    </w:p>
    <w:p w14:paraId="06E74D05" w14:textId="77777777" w:rsidR="005D1E60" w:rsidRPr="009B2FEC" w:rsidRDefault="005D1E60" w:rsidP="005D1E60">
      <w:pPr>
        <w:rPr>
          <w:rFonts w:ascii="Times New Roman" w:hAnsi="Times New Roman" w:cs="Times New Roman"/>
          <w:sz w:val="20"/>
          <w:szCs w:val="20"/>
        </w:rPr>
      </w:pPr>
    </w:p>
    <w:p w14:paraId="72827069" w14:textId="77777777" w:rsidR="005D1E60" w:rsidRPr="009B2FEC" w:rsidRDefault="005D1E60" w:rsidP="005D1E60">
      <w:pPr>
        <w:numPr>
          <w:ilvl w:val="0"/>
          <w:numId w:val="27"/>
        </w:numPr>
        <w:tabs>
          <w:tab w:val="clear" w:pos="720"/>
          <w:tab w:val="num" w:pos="426"/>
        </w:tabs>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GOODS AND SERVICES PURCHASED FOR RESALE</w:t>
      </w:r>
    </w:p>
    <w:p w14:paraId="111F63CF" w14:textId="77777777" w:rsidR="005D1E60" w:rsidRPr="009B2FEC" w:rsidRDefault="005D1E60" w:rsidP="005D1E60">
      <w:pPr>
        <w:pStyle w:val="BodyTextIndent"/>
        <w:numPr>
          <w:ilvl w:val="1"/>
          <w:numId w:val="27"/>
        </w:numPr>
        <w:tabs>
          <w:tab w:val="clear" w:pos="1440"/>
          <w:tab w:val="num" w:pos="1134"/>
        </w:tabs>
        <w:spacing w:after="0" w:line="240" w:lineRule="auto"/>
        <w:ind w:left="851" w:hanging="284"/>
        <w:rPr>
          <w:rFonts w:ascii="Times New Roman" w:hAnsi="Times New Roman" w:cs="Times New Roman"/>
          <w:sz w:val="20"/>
          <w:szCs w:val="20"/>
        </w:rPr>
      </w:pPr>
      <w:r w:rsidRPr="009B2FEC">
        <w:rPr>
          <w:rFonts w:ascii="Times New Roman" w:hAnsi="Times New Roman" w:cs="Times New Roman"/>
          <w:sz w:val="20"/>
          <w:szCs w:val="20"/>
        </w:rPr>
        <w:t xml:space="preserve">The </w:t>
      </w:r>
      <w:r>
        <w:rPr>
          <w:rFonts w:ascii="Times New Roman" w:hAnsi="Times New Roman"/>
          <w:sz w:val="20"/>
        </w:rPr>
        <w:t>Office Manager</w:t>
      </w:r>
      <w:r w:rsidRPr="009B2FEC">
        <w:rPr>
          <w:rFonts w:ascii="Times New Roman" w:hAnsi="Times New Roman" w:cs="Times New Roman"/>
          <w:sz w:val="20"/>
          <w:szCs w:val="20"/>
        </w:rPr>
        <w:t xml:space="preserve"> shall hold and maintain records of all goods purchased for resale either at a profit for fund raising, or, on a cost-recovery basis.</w:t>
      </w:r>
    </w:p>
    <w:p w14:paraId="7C44B2D2" w14:textId="77777777" w:rsidR="005D1E60" w:rsidRPr="009B2FEC" w:rsidRDefault="005D1E60" w:rsidP="005D1E60">
      <w:pPr>
        <w:pStyle w:val="BodyTextIndent"/>
        <w:numPr>
          <w:ilvl w:val="1"/>
          <w:numId w:val="27"/>
        </w:numPr>
        <w:tabs>
          <w:tab w:val="clear" w:pos="1440"/>
          <w:tab w:val="num" w:pos="1134"/>
        </w:tabs>
        <w:spacing w:after="0" w:line="240" w:lineRule="auto"/>
        <w:ind w:left="851" w:hanging="284"/>
        <w:rPr>
          <w:rFonts w:ascii="Times New Roman" w:hAnsi="Times New Roman" w:cs="Times New Roman"/>
          <w:sz w:val="20"/>
          <w:szCs w:val="20"/>
        </w:rPr>
      </w:pPr>
      <w:r w:rsidRPr="009B2FEC">
        <w:rPr>
          <w:rFonts w:ascii="Times New Roman" w:hAnsi="Times New Roman" w:cs="Times New Roman"/>
          <w:sz w:val="20"/>
          <w:szCs w:val="20"/>
        </w:rPr>
        <w:t xml:space="preserve">The </w:t>
      </w:r>
      <w:r>
        <w:rPr>
          <w:rFonts w:ascii="Times New Roman" w:hAnsi="Times New Roman"/>
          <w:sz w:val="20"/>
        </w:rPr>
        <w:t>Office Manager</w:t>
      </w:r>
      <w:r w:rsidRPr="009B2FEC">
        <w:rPr>
          <w:rFonts w:ascii="Times New Roman" w:hAnsi="Times New Roman" w:cs="Times New Roman"/>
          <w:sz w:val="20"/>
          <w:szCs w:val="20"/>
        </w:rPr>
        <w:t xml:space="preserve"> issues an invoice for all major items, goods and services.</w:t>
      </w:r>
    </w:p>
    <w:p w14:paraId="728D0C16" w14:textId="77777777" w:rsidR="005D1E60" w:rsidRPr="009B2FEC" w:rsidRDefault="005D1E60" w:rsidP="005D1E60">
      <w:pPr>
        <w:pStyle w:val="BodyTextIndent"/>
        <w:numPr>
          <w:ilvl w:val="1"/>
          <w:numId w:val="27"/>
        </w:numPr>
        <w:tabs>
          <w:tab w:val="clear" w:pos="1440"/>
          <w:tab w:val="num" w:pos="1134"/>
        </w:tabs>
        <w:spacing w:after="0" w:line="240" w:lineRule="auto"/>
        <w:ind w:left="851" w:hanging="284"/>
        <w:rPr>
          <w:rFonts w:ascii="Times New Roman" w:hAnsi="Times New Roman" w:cs="Times New Roman"/>
          <w:sz w:val="20"/>
          <w:szCs w:val="20"/>
        </w:rPr>
      </w:pPr>
      <w:r w:rsidRPr="009B2FEC">
        <w:rPr>
          <w:rFonts w:ascii="Times New Roman" w:hAnsi="Times New Roman" w:cs="Times New Roman"/>
          <w:sz w:val="20"/>
          <w:szCs w:val="20"/>
        </w:rPr>
        <w:t xml:space="preserve">The </w:t>
      </w:r>
      <w:r>
        <w:rPr>
          <w:rFonts w:ascii="Times New Roman" w:hAnsi="Times New Roman"/>
          <w:sz w:val="20"/>
        </w:rPr>
        <w:t>Office Manager</w:t>
      </w:r>
      <w:r w:rsidRPr="009B2FEC">
        <w:rPr>
          <w:rFonts w:ascii="Times New Roman" w:hAnsi="Times New Roman" w:cs="Times New Roman"/>
          <w:sz w:val="20"/>
          <w:szCs w:val="20"/>
        </w:rPr>
        <w:t xml:space="preserve"> is responsible for the collection of funds for all goods and services, when invoiced.  Cash received in this way is balanced and reconciled.</w:t>
      </w:r>
    </w:p>
    <w:p w14:paraId="2815941E" w14:textId="77777777" w:rsidR="005D1E60" w:rsidRPr="009B2FEC" w:rsidRDefault="005D1E60" w:rsidP="005D1E60">
      <w:pPr>
        <w:pStyle w:val="BodyTextIndent"/>
        <w:numPr>
          <w:ilvl w:val="1"/>
          <w:numId w:val="27"/>
        </w:numPr>
        <w:tabs>
          <w:tab w:val="clear" w:pos="1440"/>
          <w:tab w:val="num" w:pos="1134"/>
        </w:tabs>
        <w:spacing w:after="0" w:line="240" w:lineRule="auto"/>
        <w:ind w:left="851" w:hanging="284"/>
        <w:rPr>
          <w:rFonts w:ascii="Times New Roman" w:hAnsi="Times New Roman" w:cs="Times New Roman"/>
          <w:sz w:val="20"/>
          <w:szCs w:val="20"/>
        </w:rPr>
      </w:pPr>
      <w:r w:rsidRPr="009B2FEC">
        <w:rPr>
          <w:rFonts w:ascii="Times New Roman" w:hAnsi="Times New Roman" w:cs="Times New Roman"/>
          <w:sz w:val="20"/>
          <w:szCs w:val="20"/>
        </w:rPr>
        <w:t xml:space="preserve">At the beginning of each year, the </w:t>
      </w:r>
      <w:r>
        <w:rPr>
          <w:rFonts w:ascii="Times New Roman" w:hAnsi="Times New Roman"/>
          <w:sz w:val="20"/>
        </w:rPr>
        <w:t>Office Manager</w:t>
      </w:r>
      <w:r w:rsidRPr="009B2FEC">
        <w:rPr>
          <w:rFonts w:ascii="Times New Roman" w:hAnsi="Times New Roman" w:cs="Times New Roman"/>
          <w:sz w:val="20"/>
          <w:szCs w:val="20"/>
        </w:rPr>
        <w:t xml:space="preserve"> does a stock reconciliation with goods purchased and sold.</w:t>
      </w:r>
    </w:p>
    <w:p w14:paraId="5EDFFA92" w14:textId="77777777" w:rsidR="005D1E60" w:rsidRPr="009B2FEC" w:rsidRDefault="005D1E60" w:rsidP="005D1E60">
      <w:pPr>
        <w:pStyle w:val="BodyTextIndent"/>
        <w:ind w:left="0"/>
        <w:rPr>
          <w:rFonts w:ascii="Times New Roman" w:hAnsi="Times New Roman" w:cs="Times New Roman"/>
          <w:sz w:val="20"/>
          <w:szCs w:val="20"/>
        </w:rPr>
      </w:pPr>
    </w:p>
    <w:p w14:paraId="519C8B4E" w14:textId="77777777" w:rsidR="005D1E60" w:rsidRPr="009B2FEC" w:rsidRDefault="005D1E60" w:rsidP="005D1E60">
      <w:pPr>
        <w:pStyle w:val="BodyTextIndent"/>
        <w:numPr>
          <w:ilvl w:val="0"/>
          <w:numId w:val="27"/>
        </w:numPr>
        <w:tabs>
          <w:tab w:val="clear" w:pos="720"/>
          <w:tab w:val="num" w:pos="426"/>
        </w:tabs>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BANKING OF RECEIPTS</w:t>
      </w:r>
    </w:p>
    <w:p w14:paraId="7D99081F" w14:textId="77777777" w:rsidR="005D1E60" w:rsidRDefault="005D1E60" w:rsidP="005D1E60">
      <w:pPr>
        <w:pStyle w:val="BodyTextIndent"/>
        <w:numPr>
          <w:ilvl w:val="1"/>
          <w:numId w:val="27"/>
        </w:numPr>
        <w:spacing w:after="0" w:line="240" w:lineRule="auto"/>
        <w:ind w:left="993" w:hanging="426"/>
        <w:rPr>
          <w:rFonts w:ascii="Times New Roman" w:hAnsi="Times New Roman"/>
          <w:sz w:val="20"/>
        </w:rPr>
      </w:pPr>
      <w:r w:rsidRPr="009B2FEC">
        <w:rPr>
          <w:rFonts w:ascii="Times New Roman" w:hAnsi="Times New Roman" w:cs="Times New Roman"/>
          <w:sz w:val="20"/>
          <w:szCs w:val="20"/>
        </w:rPr>
        <w:t>All monies are to be banked in tact as soon as possib</w:t>
      </w:r>
      <w:r>
        <w:rPr>
          <w:rFonts w:ascii="Times New Roman" w:hAnsi="Times New Roman"/>
          <w:sz w:val="20"/>
        </w:rPr>
        <w:t xml:space="preserve">le after receipted </w:t>
      </w:r>
    </w:p>
    <w:p w14:paraId="72D996D4" w14:textId="77777777" w:rsidR="005D1E60" w:rsidRPr="009B2FEC" w:rsidRDefault="005D1E60" w:rsidP="005D1E60">
      <w:pPr>
        <w:pStyle w:val="BodyTextIndent"/>
        <w:numPr>
          <w:ilvl w:val="1"/>
          <w:numId w:val="27"/>
        </w:numPr>
        <w:spacing w:after="0" w:line="240" w:lineRule="auto"/>
        <w:ind w:left="993" w:hanging="426"/>
        <w:rPr>
          <w:rFonts w:ascii="Times New Roman" w:hAnsi="Times New Roman" w:cs="Times New Roman"/>
          <w:sz w:val="20"/>
          <w:szCs w:val="20"/>
        </w:rPr>
      </w:pPr>
      <w:r>
        <w:rPr>
          <w:rFonts w:ascii="Times New Roman" w:hAnsi="Times New Roman"/>
          <w:sz w:val="20"/>
        </w:rPr>
        <w:t>All banking</w:t>
      </w:r>
      <w:r w:rsidR="00E201EB">
        <w:rPr>
          <w:rFonts w:ascii="Times New Roman" w:hAnsi="Times New Roman"/>
          <w:sz w:val="20"/>
        </w:rPr>
        <w:t>’</w:t>
      </w:r>
      <w:r>
        <w:rPr>
          <w:rFonts w:ascii="Times New Roman" w:hAnsi="Times New Roman"/>
          <w:sz w:val="20"/>
        </w:rPr>
        <w:t>s must balance the receipt book.</w:t>
      </w:r>
    </w:p>
    <w:p w14:paraId="207C2FBD" w14:textId="77777777" w:rsidR="005D1E60" w:rsidRDefault="005D1E60" w:rsidP="005D1E60">
      <w:pPr>
        <w:pStyle w:val="BodyTextIndent"/>
        <w:numPr>
          <w:ilvl w:val="1"/>
          <w:numId w:val="27"/>
        </w:numPr>
        <w:spacing w:after="0" w:line="240" w:lineRule="auto"/>
        <w:ind w:left="993" w:hanging="426"/>
        <w:rPr>
          <w:rFonts w:ascii="Times New Roman" w:hAnsi="Times New Roman"/>
          <w:sz w:val="20"/>
        </w:rPr>
      </w:pPr>
      <w:r w:rsidRPr="009B2FEC">
        <w:rPr>
          <w:rFonts w:ascii="Times New Roman" w:hAnsi="Times New Roman" w:cs="Times New Roman"/>
          <w:sz w:val="20"/>
          <w:szCs w:val="20"/>
        </w:rPr>
        <w:t>All banking</w:t>
      </w:r>
      <w:r w:rsidR="00E201EB">
        <w:rPr>
          <w:rFonts w:ascii="Times New Roman" w:hAnsi="Times New Roman" w:cs="Times New Roman"/>
          <w:sz w:val="20"/>
          <w:szCs w:val="20"/>
        </w:rPr>
        <w:t>’</w:t>
      </w:r>
      <w:r w:rsidRPr="009B2FEC">
        <w:rPr>
          <w:rFonts w:ascii="Times New Roman" w:hAnsi="Times New Roman" w:cs="Times New Roman"/>
          <w:sz w:val="20"/>
          <w:szCs w:val="20"/>
        </w:rPr>
        <w:t xml:space="preserve">s are to be </w:t>
      </w:r>
      <w:r>
        <w:rPr>
          <w:rFonts w:ascii="Times New Roman" w:hAnsi="Times New Roman"/>
          <w:sz w:val="20"/>
        </w:rPr>
        <w:t>coded</w:t>
      </w:r>
      <w:r w:rsidRPr="009B2FEC">
        <w:rPr>
          <w:rFonts w:ascii="Times New Roman" w:hAnsi="Times New Roman" w:cs="Times New Roman"/>
          <w:sz w:val="20"/>
          <w:szCs w:val="20"/>
        </w:rPr>
        <w:t xml:space="preserve"> appropriately e</w:t>
      </w:r>
      <w:r w:rsidR="00E201EB">
        <w:rPr>
          <w:rFonts w:ascii="Times New Roman" w:hAnsi="Times New Roman" w:cs="Times New Roman"/>
          <w:sz w:val="20"/>
          <w:szCs w:val="20"/>
        </w:rPr>
        <w:t>.</w:t>
      </w:r>
      <w:r w:rsidRPr="009B2FEC">
        <w:rPr>
          <w:rFonts w:ascii="Times New Roman" w:hAnsi="Times New Roman" w:cs="Times New Roman"/>
          <w:sz w:val="20"/>
          <w:szCs w:val="20"/>
        </w:rPr>
        <w:t>g</w:t>
      </w:r>
      <w:r w:rsidR="00E201EB">
        <w:rPr>
          <w:rFonts w:ascii="Times New Roman" w:hAnsi="Times New Roman" w:cs="Times New Roman"/>
          <w:sz w:val="20"/>
          <w:szCs w:val="20"/>
        </w:rPr>
        <w:t>.</w:t>
      </w:r>
      <w:r w:rsidRPr="009B2FEC">
        <w:rPr>
          <w:rFonts w:ascii="Times New Roman" w:hAnsi="Times New Roman" w:cs="Times New Roman"/>
          <w:sz w:val="20"/>
          <w:szCs w:val="20"/>
        </w:rPr>
        <w:t xml:space="preserve"> stationery, donations etc.</w:t>
      </w:r>
      <w:r>
        <w:rPr>
          <w:rFonts w:ascii="Times New Roman" w:hAnsi="Times New Roman"/>
          <w:sz w:val="20"/>
        </w:rPr>
        <w:t xml:space="preserve"> through the receipt book. </w:t>
      </w:r>
    </w:p>
    <w:p w14:paraId="57402EB7" w14:textId="77777777" w:rsidR="005D1E60" w:rsidRPr="009B2FEC" w:rsidRDefault="005D1E60" w:rsidP="005D1E60">
      <w:pPr>
        <w:pStyle w:val="BodyTextIndent"/>
        <w:numPr>
          <w:ilvl w:val="1"/>
          <w:numId w:val="27"/>
        </w:numPr>
        <w:spacing w:after="0" w:line="240" w:lineRule="auto"/>
        <w:ind w:left="993" w:hanging="426"/>
        <w:rPr>
          <w:rFonts w:ascii="Times New Roman" w:hAnsi="Times New Roman" w:cs="Times New Roman"/>
          <w:sz w:val="20"/>
          <w:szCs w:val="20"/>
        </w:rPr>
      </w:pPr>
      <w:r>
        <w:rPr>
          <w:rFonts w:ascii="Times New Roman" w:hAnsi="Times New Roman"/>
          <w:sz w:val="20"/>
        </w:rPr>
        <w:t>Banking</w:t>
      </w:r>
      <w:r w:rsidR="00E201EB">
        <w:rPr>
          <w:rFonts w:ascii="Times New Roman" w:hAnsi="Times New Roman"/>
          <w:sz w:val="20"/>
        </w:rPr>
        <w:t>’</w:t>
      </w:r>
      <w:r>
        <w:rPr>
          <w:rFonts w:ascii="Times New Roman" w:hAnsi="Times New Roman"/>
          <w:sz w:val="20"/>
        </w:rPr>
        <w:t>s are then to be processed into the SMS system and Financial package</w:t>
      </w:r>
    </w:p>
    <w:p w14:paraId="544D0024" w14:textId="77777777" w:rsidR="005D1E60" w:rsidRPr="009B2FEC" w:rsidRDefault="005D1E60" w:rsidP="005D1E60">
      <w:pPr>
        <w:pStyle w:val="BodyTextIndent"/>
        <w:ind w:left="993" w:hanging="426"/>
        <w:rPr>
          <w:rFonts w:ascii="Times New Roman" w:hAnsi="Times New Roman" w:cs="Times New Roman"/>
          <w:sz w:val="20"/>
          <w:szCs w:val="20"/>
        </w:rPr>
      </w:pPr>
    </w:p>
    <w:p w14:paraId="290B40DE" w14:textId="77777777" w:rsidR="005D1E60" w:rsidRPr="009B2FEC" w:rsidRDefault="005D1E60" w:rsidP="005D1E60">
      <w:pPr>
        <w:numPr>
          <w:ilvl w:val="0"/>
          <w:numId w:val="27"/>
        </w:numPr>
        <w:tabs>
          <w:tab w:val="clear" w:pos="720"/>
          <w:tab w:val="num" w:pos="426"/>
        </w:tabs>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SCHOOL ACCOUNTS</w:t>
      </w:r>
    </w:p>
    <w:p w14:paraId="2FC44BAF" w14:textId="77777777" w:rsidR="005D1E60" w:rsidRPr="009B2FEC" w:rsidRDefault="005D1E60" w:rsidP="005D1E60">
      <w:pPr>
        <w:numPr>
          <w:ilvl w:val="1"/>
          <w:numId w:val="27"/>
        </w:numPr>
        <w:spacing w:after="0" w:line="240" w:lineRule="auto"/>
        <w:ind w:left="993" w:hanging="426"/>
        <w:rPr>
          <w:rFonts w:ascii="Times New Roman" w:hAnsi="Times New Roman" w:cs="Times New Roman"/>
          <w:sz w:val="20"/>
          <w:szCs w:val="20"/>
        </w:rPr>
      </w:pPr>
      <w:r w:rsidRPr="009B2FEC">
        <w:rPr>
          <w:rFonts w:ascii="Times New Roman" w:hAnsi="Times New Roman" w:cs="Times New Roman"/>
          <w:sz w:val="20"/>
          <w:szCs w:val="20"/>
        </w:rPr>
        <w:t>The computer accounts programme is to be prepared, balanced and reconciled to the ban</w:t>
      </w:r>
      <w:r>
        <w:rPr>
          <w:rFonts w:ascii="Times New Roman" w:hAnsi="Times New Roman"/>
          <w:sz w:val="20"/>
        </w:rPr>
        <w:t>k statement on a monthly basis o</w:t>
      </w:r>
      <w:r w:rsidRPr="00D563D7">
        <w:rPr>
          <w:rFonts w:ascii="Times New Roman" w:hAnsi="Times New Roman" w:cs="Times New Roman"/>
          <w:iCs/>
          <w:sz w:val="20"/>
          <w:szCs w:val="20"/>
        </w:rPr>
        <w:t>r more regularly if possible</w:t>
      </w:r>
    </w:p>
    <w:p w14:paraId="1898338C" w14:textId="77777777" w:rsidR="005D1E60" w:rsidRPr="009B2FEC" w:rsidRDefault="005D1E60" w:rsidP="005D1E60">
      <w:pPr>
        <w:numPr>
          <w:ilvl w:val="1"/>
          <w:numId w:val="27"/>
        </w:numPr>
        <w:spacing w:after="0" w:line="240" w:lineRule="auto"/>
        <w:ind w:left="993" w:hanging="426"/>
        <w:rPr>
          <w:rFonts w:ascii="Times New Roman" w:hAnsi="Times New Roman" w:cs="Times New Roman"/>
          <w:sz w:val="20"/>
          <w:szCs w:val="20"/>
        </w:rPr>
      </w:pPr>
      <w:r w:rsidRPr="009B2FEC">
        <w:rPr>
          <w:rFonts w:ascii="Times New Roman" w:hAnsi="Times New Roman" w:cs="Times New Roman"/>
          <w:sz w:val="20"/>
          <w:szCs w:val="20"/>
        </w:rPr>
        <w:t>A report of the month’s transactions, showing actual expenditure to date compared with annual budget, is presented at the monthly meeting of the Board of Trustees</w:t>
      </w:r>
    </w:p>
    <w:p w14:paraId="21FE3377" w14:textId="77777777" w:rsidR="005D1E60" w:rsidRPr="009B2FEC" w:rsidRDefault="005D1E60" w:rsidP="005D1E60">
      <w:pPr>
        <w:pStyle w:val="BodyTextIndent"/>
        <w:ind w:left="0"/>
        <w:rPr>
          <w:rFonts w:ascii="Times New Roman" w:hAnsi="Times New Roman" w:cs="Times New Roman"/>
          <w:sz w:val="20"/>
          <w:szCs w:val="20"/>
        </w:rPr>
      </w:pPr>
    </w:p>
    <w:p w14:paraId="30091926" w14:textId="77777777" w:rsidR="005D1E60" w:rsidRPr="009B2FEC" w:rsidRDefault="005D1E60" w:rsidP="005D1E60">
      <w:pPr>
        <w:numPr>
          <w:ilvl w:val="0"/>
          <w:numId w:val="27"/>
        </w:numPr>
        <w:tabs>
          <w:tab w:val="clear" w:pos="720"/>
          <w:tab w:val="num" w:pos="426"/>
        </w:tabs>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CHEQUE SIGNATORIES</w:t>
      </w:r>
    </w:p>
    <w:p w14:paraId="68169421" w14:textId="77777777" w:rsidR="005D1E60" w:rsidRPr="009B2FEC" w:rsidRDefault="005D1E60" w:rsidP="005D1E60">
      <w:pPr>
        <w:numPr>
          <w:ilvl w:val="1"/>
          <w:numId w:val="27"/>
        </w:numPr>
        <w:spacing w:after="0" w:line="240" w:lineRule="auto"/>
        <w:ind w:left="993" w:hanging="426"/>
        <w:rPr>
          <w:rFonts w:ascii="Times New Roman" w:hAnsi="Times New Roman" w:cs="Times New Roman"/>
          <w:sz w:val="20"/>
          <w:szCs w:val="20"/>
        </w:rPr>
      </w:pPr>
      <w:r w:rsidRPr="009B2FEC">
        <w:rPr>
          <w:rFonts w:ascii="Times New Roman" w:hAnsi="Times New Roman" w:cs="Times New Roman"/>
          <w:sz w:val="20"/>
          <w:szCs w:val="20"/>
        </w:rPr>
        <w:t>At least one of the two cheque signatories must not be involved with the preparation of the cheque or preparation of the accounts.</w:t>
      </w:r>
    </w:p>
    <w:p w14:paraId="453DA136" w14:textId="77777777" w:rsidR="005D1E60" w:rsidRPr="009B2FEC" w:rsidRDefault="005D1E60" w:rsidP="005D1E60">
      <w:pPr>
        <w:numPr>
          <w:ilvl w:val="1"/>
          <w:numId w:val="27"/>
        </w:numPr>
        <w:spacing w:after="0" w:line="240" w:lineRule="auto"/>
        <w:ind w:left="993" w:hanging="426"/>
        <w:rPr>
          <w:rFonts w:ascii="Times New Roman" w:hAnsi="Times New Roman" w:cs="Times New Roman"/>
          <w:sz w:val="20"/>
          <w:szCs w:val="20"/>
        </w:rPr>
      </w:pPr>
      <w:r w:rsidRPr="009B2FEC">
        <w:rPr>
          <w:rFonts w:ascii="Times New Roman" w:hAnsi="Times New Roman" w:cs="Times New Roman"/>
          <w:sz w:val="20"/>
          <w:szCs w:val="20"/>
        </w:rPr>
        <w:t>The use of signed blank cheques is forbidden.</w:t>
      </w:r>
    </w:p>
    <w:p w14:paraId="685E6BAF" w14:textId="77777777" w:rsidR="005D1E60" w:rsidRDefault="005D1E60" w:rsidP="005D1E60">
      <w:pPr>
        <w:numPr>
          <w:ilvl w:val="1"/>
          <w:numId w:val="27"/>
        </w:numPr>
        <w:spacing w:after="0" w:line="240" w:lineRule="auto"/>
        <w:ind w:left="993" w:hanging="426"/>
        <w:rPr>
          <w:rFonts w:ascii="Times New Roman" w:hAnsi="Times New Roman"/>
          <w:sz w:val="20"/>
        </w:rPr>
      </w:pPr>
      <w:r w:rsidRPr="009B2FEC">
        <w:rPr>
          <w:rFonts w:ascii="Times New Roman" w:hAnsi="Times New Roman" w:cs="Times New Roman"/>
          <w:sz w:val="20"/>
          <w:szCs w:val="20"/>
        </w:rPr>
        <w:t>All cancelled cheques are marked as such and stapled to the cheques butt.</w:t>
      </w:r>
    </w:p>
    <w:p w14:paraId="0955F4F7" w14:textId="77777777" w:rsidR="005D1E60" w:rsidRPr="009B2FEC" w:rsidRDefault="005D1E60" w:rsidP="005D1E60">
      <w:pPr>
        <w:rPr>
          <w:rFonts w:ascii="Times New Roman" w:hAnsi="Times New Roman" w:cs="Times New Roman"/>
          <w:sz w:val="20"/>
          <w:szCs w:val="20"/>
        </w:rPr>
      </w:pPr>
      <w:r w:rsidRPr="009B2FEC">
        <w:rPr>
          <w:rFonts w:ascii="Times New Roman" w:hAnsi="Times New Roman"/>
          <w:sz w:val="20"/>
        </w:rPr>
        <w:t xml:space="preserve"> </w:t>
      </w:r>
    </w:p>
    <w:p w14:paraId="41A359C8" w14:textId="77777777" w:rsidR="005D1E60" w:rsidRPr="009B2FEC" w:rsidRDefault="005D1E60" w:rsidP="005D1E60">
      <w:pPr>
        <w:numPr>
          <w:ilvl w:val="0"/>
          <w:numId w:val="27"/>
        </w:numPr>
        <w:tabs>
          <w:tab w:val="clear" w:pos="720"/>
          <w:tab w:val="num" w:pos="426"/>
        </w:tabs>
        <w:spacing w:after="0" w:line="240" w:lineRule="auto"/>
        <w:ind w:left="0" w:firstLine="0"/>
        <w:rPr>
          <w:rFonts w:ascii="Times New Roman" w:hAnsi="Times New Roman" w:cs="Times New Roman"/>
          <w:sz w:val="20"/>
          <w:szCs w:val="20"/>
        </w:rPr>
      </w:pPr>
      <w:r w:rsidRPr="009B2FEC">
        <w:rPr>
          <w:rFonts w:ascii="Times New Roman" w:hAnsi="Times New Roman" w:cs="Times New Roman"/>
          <w:b/>
          <w:sz w:val="20"/>
          <w:szCs w:val="20"/>
        </w:rPr>
        <w:t>INVESTMENTS</w:t>
      </w:r>
    </w:p>
    <w:p w14:paraId="32B83462" w14:textId="77777777" w:rsidR="005D1E60" w:rsidRPr="00D15890" w:rsidRDefault="005D1E60" w:rsidP="005D1E60">
      <w:pPr>
        <w:rPr>
          <w:rFonts w:ascii="Times New Roman" w:hAnsi="Times New Roman" w:cs="Times New Roman"/>
          <w:sz w:val="20"/>
          <w:szCs w:val="20"/>
        </w:rPr>
      </w:pPr>
      <w:r w:rsidRPr="009B2FEC">
        <w:rPr>
          <w:rFonts w:ascii="Times New Roman" w:hAnsi="Times New Roman" w:cs="Times New Roman"/>
          <w:sz w:val="20"/>
          <w:szCs w:val="20"/>
        </w:rPr>
        <w:t xml:space="preserve">The Principal, in consultation with the </w:t>
      </w:r>
      <w:r>
        <w:rPr>
          <w:rFonts w:ascii="Times New Roman" w:hAnsi="Times New Roman"/>
          <w:sz w:val="20"/>
        </w:rPr>
        <w:t>Office Manager</w:t>
      </w:r>
      <w:r w:rsidRPr="009B2FEC">
        <w:rPr>
          <w:rFonts w:ascii="Times New Roman" w:hAnsi="Times New Roman" w:cs="Times New Roman"/>
          <w:sz w:val="20"/>
          <w:szCs w:val="20"/>
        </w:rPr>
        <w:t xml:space="preserve">, will determine the nature of all investments, which shall be in BOT authorised accounts only, in accordance with the Education Act 1989 </w:t>
      </w:r>
      <w:r w:rsidRPr="009B2FEC">
        <w:rPr>
          <w:rFonts w:ascii="Times New Roman" w:hAnsi="Times New Roman" w:cs="Times New Roman"/>
          <w:i/>
          <w:sz w:val="20"/>
          <w:szCs w:val="20"/>
        </w:rPr>
        <w:t>(Section 73).</w:t>
      </w:r>
      <w:r>
        <w:rPr>
          <w:rFonts w:ascii="Times New Roman" w:hAnsi="Times New Roman"/>
          <w:sz w:val="20"/>
        </w:rPr>
        <w:t xml:space="preserve"> The Office Manager will manage the investments in consultation with the Principal. </w:t>
      </w:r>
    </w:p>
    <w:p w14:paraId="27A477C9" w14:textId="77777777" w:rsidR="005D1E60" w:rsidRPr="000765DC" w:rsidRDefault="005D1E60" w:rsidP="00E201EB">
      <w:pPr>
        <w:spacing w:after="0" w:line="240" w:lineRule="auto"/>
        <w:jc w:val="both"/>
        <w:rPr>
          <w:rFonts w:ascii="Times New Roman" w:hAnsi="Times New Roman"/>
          <w:b/>
          <w:sz w:val="20"/>
          <w:szCs w:val="20"/>
        </w:rPr>
      </w:pPr>
    </w:p>
    <w:p w14:paraId="6B941BF4" w14:textId="77777777" w:rsidR="005D1E60" w:rsidRDefault="005D1E60" w:rsidP="00E201EB">
      <w:pPr>
        <w:numPr>
          <w:ilvl w:val="0"/>
          <w:numId w:val="27"/>
        </w:numPr>
        <w:tabs>
          <w:tab w:val="clear" w:pos="720"/>
          <w:tab w:val="num" w:pos="426"/>
        </w:tabs>
        <w:spacing w:after="0"/>
        <w:ind w:left="284" w:hanging="284"/>
        <w:jc w:val="both"/>
        <w:rPr>
          <w:rFonts w:ascii="Times New Roman" w:hAnsi="Times New Roman"/>
          <w:b/>
          <w:sz w:val="20"/>
          <w:szCs w:val="20"/>
        </w:rPr>
      </w:pPr>
      <w:r>
        <w:rPr>
          <w:rFonts w:ascii="Times New Roman" w:hAnsi="Times New Roman"/>
          <w:sz w:val="20"/>
          <w:szCs w:val="20"/>
        </w:rPr>
        <w:t xml:space="preserve"> </w:t>
      </w:r>
      <w:r w:rsidRPr="000765DC">
        <w:rPr>
          <w:rFonts w:ascii="Times New Roman" w:hAnsi="Times New Roman"/>
          <w:sz w:val="20"/>
          <w:szCs w:val="20"/>
        </w:rPr>
        <w:t>At, or before, the last Board of Trustees meeting of the school year the BOT finance member is to table a draft budget for the ensuing 12 months.</w:t>
      </w:r>
    </w:p>
    <w:p w14:paraId="2C0159DA" w14:textId="77777777" w:rsidR="005D1E60" w:rsidRPr="000765DC" w:rsidRDefault="005D1E60" w:rsidP="00E201EB">
      <w:pPr>
        <w:spacing w:after="0"/>
        <w:jc w:val="both"/>
        <w:rPr>
          <w:rFonts w:ascii="Times New Roman" w:hAnsi="Times New Roman"/>
          <w:b/>
          <w:sz w:val="20"/>
          <w:szCs w:val="20"/>
        </w:rPr>
      </w:pPr>
    </w:p>
    <w:p w14:paraId="4AE0BD90" w14:textId="77777777" w:rsidR="005D1E60" w:rsidRPr="007636F5" w:rsidRDefault="005D1E60" w:rsidP="00E201EB">
      <w:pPr>
        <w:numPr>
          <w:ilvl w:val="0"/>
          <w:numId w:val="27"/>
        </w:numPr>
        <w:tabs>
          <w:tab w:val="clear" w:pos="720"/>
          <w:tab w:val="num" w:pos="426"/>
        </w:tabs>
        <w:spacing w:after="0"/>
        <w:ind w:left="426" w:hanging="426"/>
        <w:jc w:val="both"/>
        <w:rPr>
          <w:rFonts w:ascii="Times New Roman" w:hAnsi="Times New Roman"/>
          <w:b/>
          <w:sz w:val="20"/>
          <w:szCs w:val="20"/>
        </w:rPr>
      </w:pPr>
      <w:r w:rsidRPr="007636F5">
        <w:rPr>
          <w:rFonts w:ascii="Times New Roman" w:hAnsi="Times New Roman"/>
          <w:sz w:val="20"/>
          <w:szCs w:val="20"/>
        </w:rPr>
        <w:t xml:space="preserve">School fees, will be </w:t>
      </w:r>
      <w:r>
        <w:rPr>
          <w:rFonts w:ascii="Times New Roman" w:hAnsi="Times New Roman"/>
          <w:sz w:val="20"/>
        </w:rPr>
        <w:t>set for the following year</w:t>
      </w:r>
      <w:r w:rsidRPr="007636F5">
        <w:rPr>
          <w:rFonts w:ascii="Times New Roman" w:hAnsi="Times New Roman"/>
          <w:sz w:val="20"/>
          <w:szCs w:val="20"/>
        </w:rPr>
        <w:t>.</w:t>
      </w:r>
    </w:p>
    <w:p w14:paraId="2AD50E16" w14:textId="77777777" w:rsidR="005D1E60" w:rsidRPr="007636F5" w:rsidRDefault="005D1E60" w:rsidP="00E201EB">
      <w:pPr>
        <w:tabs>
          <w:tab w:val="num" w:pos="426"/>
        </w:tabs>
        <w:ind w:left="426" w:hanging="426"/>
        <w:jc w:val="both"/>
        <w:rPr>
          <w:rFonts w:ascii="Times New Roman" w:hAnsi="Times New Roman"/>
          <w:b/>
          <w:sz w:val="20"/>
          <w:szCs w:val="20"/>
        </w:rPr>
      </w:pPr>
    </w:p>
    <w:p w14:paraId="4A8A347D" w14:textId="77777777" w:rsidR="005D1E60" w:rsidRPr="00D15890" w:rsidRDefault="005D1E60" w:rsidP="00E201EB">
      <w:pPr>
        <w:numPr>
          <w:ilvl w:val="0"/>
          <w:numId w:val="27"/>
        </w:numPr>
        <w:tabs>
          <w:tab w:val="clear" w:pos="720"/>
          <w:tab w:val="num" w:pos="426"/>
        </w:tabs>
        <w:spacing w:after="0"/>
        <w:ind w:left="426" w:hanging="426"/>
        <w:jc w:val="both"/>
        <w:rPr>
          <w:rFonts w:ascii="Times New Roman" w:hAnsi="Times New Roman"/>
          <w:b/>
          <w:sz w:val="20"/>
        </w:rPr>
      </w:pPr>
      <w:r w:rsidRPr="00D15890">
        <w:rPr>
          <w:rFonts w:ascii="Times New Roman" w:hAnsi="Times New Roman"/>
          <w:sz w:val="20"/>
          <w:szCs w:val="20"/>
        </w:rPr>
        <w:t>Monthly reports are to be provided for the Boa</w:t>
      </w:r>
      <w:r>
        <w:rPr>
          <w:rFonts w:ascii="Times New Roman" w:hAnsi="Times New Roman"/>
          <w:sz w:val="20"/>
        </w:rPr>
        <w:t>rd of Trustees monthly meetings.</w:t>
      </w:r>
    </w:p>
    <w:p w14:paraId="330C78BA" w14:textId="77777777" w:rsidR="005D1E60" w:rsidRPr="00D15890" w:rsidRDefault="005D1E60" w:rsidP="00E201EB">
      <w:pPr>
        <w:tabs>
          <w:tab w:val="num" w:pos="426"/>
        </w:tabs>
        <w:ind w:left="426" w:hanging="426"/>
        <w:jc w:val="both"/>
        <w:rPr>
          <w:rFonts w:ascii="Times New Roman" w:hAnsi="Times New Roman"/>
          <w:b/>
          <w:sz w:val="20"/>
          <w:szCs w:val="20"/>
        </w:rPr>
      </w:pPr>
    </w:p>
    <w:p w14:paraId="00803ED5" w14:textId="77777777" w:rsidR="005D1E60" w:rsidRPr="007636F5" w:rsidRDefault="005D1E60" w:rsidP="00E201EB">
      <w:pPr>
        <w:numPr>
          <w:ilvl w:val="0"/>
          <w:numId w:val="27"/>
        </w:numPr>
        <w:tabs>
          <w:tab w:val="clear" w:pos="720"/>
          <w:tab w:val="num" w:pos="426"/>
        </w:tabs>
        <w:spacing w:after="0"/>
        <w:ind w:left="426" w:hanging="426"/>
        <w:jc w:val="both"/>
        <w:rPr>
          <w:rFonts w:ascii="Times New Roman" w:hAnsi="Times New Roman"/>
          <w:b/>
          <w:sz w:val="20"/>
          <w:szCs w:val="20"/>
        </w:rPr>
      </w:pPr>
      <w:r w:rsidRPr="007636F5">
        <w:rPr>
          <w:rFonts w:ascii="Times New Roman" w:hAnsi="Times New Roman"/>
          <w:sz w:val="20"/>
          <w:szCs w:val="20"/>
        </w:rPr>
        <w:lastRenderedPageBreak/>
        <w:t>Annual accounts prepared in line with the Audit Office requirements are to be prepared by Solutions and Services or other delegated specialist.</w:t>
      </w:r>
    </w:p>
    <w:p w14:paraId="52F71AE3" w14:textId="77777777" w:rsidR="005D1E60" w:rsidRPr="007636F5" w:rsidRDefault="005D1E60" w:rsidP="00E201EB">
      <w:pPr>
        <w:tabs>
          <w:tab w:val="num" w:pos="426"/>
        </w:tabs>
        <w:ind w:left="426" w:hanging="426"/>
        <w:jc w:val="both"/>
        <w:rPr>
          <w:rFonts w:ascii="Times New Roman" w:hAnsi="Times New Roman"/>
          <w:b/>
          <w:sz w:val="20"/>
          <w:szCs w:val="20"/>
        </w:rPr>
      </w:pPr>
    </w:p>
    <w:p w14:paraId="6CCF686E" w14:textId="2DE9F4D9" w:rsidR="005D1E60" w:rsidRPr="007636F5" w:rsidRDefault="005D1E60" w:rsidP="00E201EB">
      <w:pPr>
        <w:numPr>
          <w:ilvl w:val="0"/>
          <w:numId w:val="27"/>
        </w:numPr>
        <w:tabs>
          <w:tab w:val="clear" w:pos="720"/>
          <w:tab w:val="num" w:pos="426"/>
        </w:tabs>
        <w:spacing w:after="0"/>
        <w:ind w:left="426" w:hanging="426"/>
        <w:jc w:val="both"/>
        <w:rPr>
          <w:rFonts w:ascii="Times New Roman" w:hAnsi="Times New Roman"/>
          <w:b/>
          <w:sz w:val="20"/>
          <w:szCs w:val="20"/>
        </w:rPr>
      </w:pPr>
      <w:r w:rsidRPr="007636F5">
        <w:rPr>
          <w:rFonts w:ascii="Times New Roman" w:hAnsi="Times New Roman"/>
          <w:sz w:val="20"/>
          <w:szCs w:val="20"/>
        </w:rPr>
        <w:t xml:space="preserve">Requests for capital purchases </w:t>
      </w:r>
      <w:r w:rsidR="0090077D">
        <w:rPr>
          <w:rFonts w:ascii="Times New Roman" w:hAnsi="Times New Roman"/>
          <w:sz w:val="20"/>
          <w:szCs w:val="20"/>
        </w:rPr>
        <w:t>must go</w:t>
      </w:r>
      <w:r w:rsidRPr="007636F5">
        <w:rPr>
          <w:rFonts w:ascii="Times New Roman" w:hAnsi="Times New Roman"/>
          <w:sz w:val="20"/>
          <w:szCs w:val="20"/>
        </w:rPr>
        <w:t xml:space="preserve"> </w:t>
      </w:r>
      <w:r>
        <w:rPr>
          <w:rFonts w:ascii="Times New Roman" w:hAnsi="Times New Roman"/>
          <w:sz w:val="20"/>
        </w:rPr>
        <w:t xml:space="preserve">through the Principal to the Board of Trustees and </w:t>
      </w:r>
      <w:r w:rsidRPr="007636F5">
        <w:rPr>
          <w:rFonts w:ascii="Times New Roman" w:hAnsi="Times New Roman"/>
          <w:sz w:val="20"/>
          <w:szCs w:val="20"/>
        </w:rPr>
        <w:t>include a justification. Quotes are to be obtained to either support application or to investigate purchase.</w:t>
      </w:r>
    </w:p>
    <w:p w14:paraId="6BE633D4" w14:textId="77777777" w:rsidR="005D1E60" w:rsidRPr="007636F5" w:rsidRDefault="005D1E60" w:rsidP="00E201EB">
      <w:pPr>
        <w:tabs>
          <w:tab w:val="num" w:pos="426"/>
        </w:tabs>
        <w:ind w:left="426" w:hanging="426"/>
        <w:jc w:val="both"/>
        <w:rPr>
          <w:rFonts w:ascii="Times New Roman" w:hAnsi="Times New Roman"/>
          <w:b/>
          <w:sz w:val="20"/>
          <w:szCs w:val="20"/>
        </w:rPr>
      </w:pPr>
    </w:p>
    <w:p w14:paraId="795F2D32" w14:textId="77777777" w:rsidR="005D1E60" w:rsidRPr="007636F5" w:rsidRDefault="005D1E60" w:rsidP="00E201EB">
      <w:pPr>
        <w:numPr>
          <w:ilvl w:val="0"/>
          <w:numId w:val="27"/>
        </w:numPr>
        <w:tabs>
          <w:tab w:val="clear" w:pos="720"/>
          <w:tab w:val="num" w:pos="426"/>
        </w:tabs>
        <w:spacing w:after="0"/>
        <w:ind w:left="426" w:hanging="426"/>
        <w:jc w:val="both"/>
        <w:rPr>
          <w:rFonts w:ascii="Times New Roman" w:hAnsi="Times New Roman"/>
          <w:b/>
          <w:sz w:val="20"/>
          <w:szCs w:val="20"/>
        </w:rPr>
      </w:pPr>
      <w:r w:rsidRPr="007636F5">
        <w:rPr>
          <w:rFonts w:ascii="Times New Roman" w:hAnsi="Times New Roman"/>
          <w:sz w:val="20"/>
          <w:szCs w:val="20"/>
        </w:rPr>
        <w:t xml:space="preserve">All purchases over $1000 of a capital nature shall be added to the fixed asset register. </w:t>
      </w:r>
    </w:p>
    <w:p w14:paraId="5355C7A1" w14:textId="77777777" w:rsidR="005D1E60" w:rsidRPr="007636F5" w:rsidRDefault="005D1E60" w:rsidP="00E201EB">
      <w:pPr>
        <w:tabs>
          <w:tab w:val="num" w:pos="426"/>
        </w:tabs>
        <w:ind w:left="426" w:hanging="426"/>
        <w:jc w:val="both"/>
        <w:rPr>
          <w:rFonts w:ascii="Times New Roman" w:hAnsi="Times New Roman"/>
          <w:b/>
          <w:sz w:val="20"/>
          <w:szCs w:val="20"/>
        </w:rPr>
      </w:pPr>
    </w:p>
    <w:p w14:paraId="2B427FBF" w14:textId="77777777" w:rsidR="005D1E60" w:rsidRPr="007636F5" w:rsidRDefault="005D1E60" w:rsidP="00E201EB">
      <w:pPr>
        <w:numPr>
          <w:ilvl w:val="0"/>
          <w:numId w:val="27"/>
        </w:numPr>
        <w:tabs>
          <w:tab w:val="clear" w:pos="720"/>
          <w:tab w:val="num" w:pos="426"/>
        </w:tabs>
        <w:spacing w:after="0"/>
        <w:ind w:left="426" w:hanging="426"/>
        <w:jc w:val="both"/>
        <w:rPr>
          <w:rFonts w:ascii="Times New Roman" w:hAnsi="Times New Roman"/>
          <w:b/>
          <w:sz w:val="20"/>
          <w:szCs w:val="20"/>
        </w:rPr>
      </w:pPr>
      <w:r w:rsidRPr="007636F5">
        <w:rPr>
          <w:rFonts w:ascii="Times New Roman" w:hAnsi="Times New Roman"/>
          <w:sz w:val="20"/>
          <w:szCs w:val="20"/>
        </w:rPr>
        <w:t>Requests for reimbursement should be in writing, detailing costs and should include a GST receipt.</w:t>
      </w:r>
    </w:p>
    <w:p w14:paraId="312B9928" w14:textId="77777777" w:rsidR="005D1E60" w:rsidRPr="007636F5" w:rsidRDefault="005D1E60" w:rsidP="00E201EB">
      <w:pPr>
        <w:tabs>
          <w:tab w:val="num" w:pos="426"/>
        </w:tabs>
        <w:ind w:left="426" w:hanging="426"/>
        <w:jc w:val="both"/>
        <w:rPr>
          <w:rFonts w:ascii="Times New Roman" w:hAnsi="Times New Roman"/>
          <w:b/>
          <w:sz w:val="20"/>
          <w:szCs w:val="20"/>
        </w:rPr>
      </w:pPr>
    </w:p>
    <w:p w14:paraId="709F540B" w14:textId="77777777" w:rsidR="005D1E60" w:rsidRPr="007636F5" w:rsidRDefault="005D1E60" w:rsidP="00E201EB">
      <w:pPr>
        <w:numPr>
          <w:ilvl w:val="0"/>
          <w:numId w:val="27"/>
        </w:numPr>
        <w:tabs>
          <w:tab w:val="clear" w:pos="720"/>
          <w:tab w:val="num" w:pos="426"/>
        </w:tabs>
        <w:spacing w:after="0"/>
        <w:ind w:left="426" w:hanging="426"/>
        <w:jc w:val="both"/>
        <w:rPr>
          <w:rFonts w:ascii="Times New Roman" w:hAnsi="Times New Roman"/>
          <w:b/>
          <w:sz w:val="20"/>
          <w:szCs w:val="20"/>
        </w:rPr>
      </w:pPr>
      <w:r w:rsidRPr="007636F5">
        <w:rPr>
          <w:rFonts w:ascii="Times New Roman" w:hAnsi="Times New Roman"/>
          <w:sz w:val="20"/>
          <w:szCs w:val="20"/>
        </w:rPr>
        <w:t xml:space="preserve">The Office Manager has discretion to invest funds from the bulk grant until required. </w:t>
      </w:r>
    </w:p>
    <w:p w14:paraId="2B6812E6" w14:textId="77777777" w:rsidR="005D1E60" w:rsidRPr="007636F5" w:rsidRDefault="005D1E60" w:rsidP="00E201EB">
      <w:pPr>
        <w:tabs>
          <w:tab w:val="num" w:pos="426"/>
        </w:tabs>
        <w:ind w:left="426" w:hanging="426"/>
        <w:jc w:val="both"/>
        <w:rPr>
          <w:rFonts w:ascii="Times New Roman" w:hAnsi="Times New Roman"/>
          <w:b/>
          <w:sz w:val="20"/>
          <w:szCs w:val="20"/>
        </w:rPr>
      </w:pPr>
    </w:p>
    <w:p w14:paraId="52A9C06B" w14:textId="77777777" w:rsidR="005D1E60" w:rsidRPr="007636F5" w:rsidRDefault="005D1E60" w:rsidP="00E201EB">
      <w:pPr>
        <w:numPr>
          <w:ilvl w:val="0"/>
          <w:numId w:val="27"/>
        </w:numPr>
        <w:tabs>
          <w:tab w:val="clear" w:pos="720"/>
          <w:tab w:val="num" w:pos="426"/>
        </w:tabs>
        <w:spacing w:after="0"/>
        <w:ind w:left="426" w:hanging="426"/>
        <w:jc w:val="both"/>
        <w:rPr>
          <w:rFonts w:ascii="Times New Roman" w:hAnsi="Times New Roman"/>
          <w:b/>
          <w:sz w:val="20"/>
          <w:szCs w:val="20"/>
        </w:rPr>
      </w:pPr>
      <w:r w:rsidRPr="007636F5">
        <w:rPr>
          <w:rFonts w:ascii="Times New Roman" w:hAnsi="Times New Roman"/>
          <w:sz w:val="20"/>
          <w:szCs w:val="20"/>
        </w:rPr>
        <w:t>Each area of responsibility will be accountable for planning expenditure within budgetary guidelines</w:t>
      </w:r>
    </w:p>
    <w:p w14:paraId="5547B1EB" w14:textId="77777777" w:rsidR="005D1E60" w:rsidRPr="007636F5" w:rsidRDefault="005D1E60" w:rsidP="00E201EB">
      <w:pPr>
        <w:tabs>
          <w:tab w:val="num" w:pos="426"/>
        </w:tabs>
        <w:ind w:left="426" w:hanging="426"/>
        <w:jc w:val="both"/>
        <w:rPr>
          <w:rFonts w:ascii="Times New Roman" w:hAnsi="Times New Roman"/>
          <w:b/>
          <w:sz w:val="20"/>
          <w:szCs w:val="20"/>
        </w:rPr>
      </w:pPr>
    </w:p>
    <w:p w14:paraId="3A817789" w14:textId="77777777" w:rsidR="005D1E60" w:rsidRPr="007636F5" w:rsidRDefault="005D1E60" w:rsidP="00E201EB">
      <w:pPr>
        <w:numPr>
          <w:ilvl w:val="0"/>
          <w:numId w:val="27"/>
        </w:numPr>
        <w:tabs>
          <w:tab w:val="clear" w:pos="720"/>
          <w:tab w:val="num" w:pos="426"/>
        </w:tabs>
        <w:spacing w:after="0"/>
        <w:ind w:left="426" w:hanging="426"/>
        <w:jc w:val="both"/>
        <w:rPr>
          <w:rFonts w:ascii="Times New Roman" w:hAnsi="Times New Roman"/>
          <w:b/>
          <w:sz w:val="20"/>
          <w:szCs w:val="20"/>
        </w:rPr>
      </w:pPr>
      <w:r w:rsidRPr="007636F5">
        <w:rPr>
          <w:rFonts w:ascii="Times New Roman" w:hAnsi="Times New Roman"/>
          <w:sz w:val="20"/>
          <w:szCs w:val="20"/>
        </w:rPr>
        <w:t>Cheques on the Donovan Primary BOT account must not be written out to “cash” for any reason.</w:t>
      </w:r>
    </w:p>
    <w:p w14:paraId="13D3A394" w14:textId="77777777" w:rsidR="005D1E60" w:rsidRDefault="005D1E60" w:rsidP="005D1E60">
      <w:pPr>
        <w:pStyle w:val="Heading1"/>
        <w:jc w:val="center"/>
      </w:pPr>
    </w:p>
    <w:p w14:paraId="39373251" w14:textId="77777777" w:rsidR="005D1E60" w:rsidRDefault="005D1E60" w:rsidP="005D1E60">
      <w:pPr>
        <w:rPr>
          <w:lang w:val="en-AU"/>
        </w:rPr>
      </w:pPr>
    </w:p>
    <w:p w14:paraId="15922731" w14:textId="77777777" w:rsidR="005D1E60" w:rsidRDefault="005D1E60" w:rsidP="005D1E60">
      <w:pPr>
        <w:rPr>
          <w:lang w:val="en-AU"/>
        </w:rPr>
      </w:pPr>
    </w:p>
    <w:p w14:paraId="22F64D82" w14:textId="77777777" w:rsidR="005D1E60" w:rsidRDefault="005D1E60" w:rsidP="005D1E60">
      <w:pPr>
        <w:rPr>
          <w:lang w:val="en-AU"/>
        </w:rPr>
      </w:pPr>
    </w:p>
    <w:p w14:paraId="5E082B5F" w14:textId="77777777" w:rsidR="005D1E60" w:rsidRDefault="005D1E60" w:rsidP="005D1E60">
      <w:pPr>
        <w:rPr>
          <w:lang w:val="en-AU"/>
        </w:rPr>
      </w:pPr>
    </w:p>
    <w:p w14:paraId="7A74CFB9" w14:textId="77777777" w:rsidR="005D1E60" w:rsidRDefault="005D1E60" w:rsidP="005D1E60">
      <w:pPr>
        <w:rPr>
          <w:lang w:val="en-AU"/>
        </w:rPr>
      </w:pPr>
    </w:p>
    <w:p w14:paraId="6E51E1D8" w14:textId="77777777" w:rsidR="007C203E" w:rsidRDefault="007C203E" w:rsidP="005D1E60">
      <w:pPr>
        <w:rPr>
          <w:lang w:val="en-AU"/>
        </w:rPr>
      </w:pPr>
    </w:p>
    <w:p w14:paraId="5651FC33" w14:textId="77777777" w:rsidR="007C203E" w:rsidRDefault="007C203E" w:rsidP="005D1E60">
      <w:pPr>
        <w:rPr>
          <w:lang w:val="en-AU"/>
        </w:rPr>
      </w:pPr>
    </w:p>
    <w:p w14:paraId="56A98BFE" w14:textId="77777777" w:rsidR="00FD47B9" w:rsidRDefault="00FD47B9" w:rsidP="005D1E60">
      <w:pPr>
        <w:rPr>
          <w:lang w:val="en-AU"/>
        </w:rPr>
      </w:pPr>
    </w:p>
    <w:p w14:paraId="416C739A" w14:textId="77777777" w:rsidR="00FD47B9" w:rsidRDefault="00FD47B9" w:rsidP="005D1E60">
      <w:pPr>
        <w:rPr>
          <w:lang w:val="en-AU"/>
        </w:rPr>
      </w:pPr>
    </w:p>
    <w:p w14:paraId="789BBD19" w14:textId="77777777" w:rsidR="00FD47B9" w:rsidRDefault="00FD47B9" w:rsidP="005D1E60">
      <w:pPr>
        <w:rPr>
          <w:lang w:val="en-AU"/>
        </w:rPr>
      </w:pPr>
    </w:p>
    <w:p w14:paraId="09B26657" w14:textId="77777777" w:rsidR="00FD47B9" w:rsidRDefault="00FD47B9" w:rsidP="005D1E60">
      <w:pPr>
        <w:rPr>
          <w:lang w:val="en-AU"/>
        </w:rPr>
      </w:pPr>
    </w:p>
    <w:p w14:paraId="1C0CCDA2" w14:textId="77777777" w:rsidR="00FD47B9" w:rsidRDefault="00FD47B9" w:rsidP="005D1E60">
      <w:pPr>
        <w:rPr>
          <w:lang w:val="en-AU"/>
        </w:rPr>
      </w:pPr>
    </w:p>
    <w:p w14:paraId="323971E8" w14:textId="77777777" w:rsidR="00FD47B9" w:rsidRDefault="00FD47B9" w:rsidP="005D1E60">
      <w:pPr>
        <w:rPr>
          <w:lang w:val="en-AU"/>
        </w:rPr>
      </w:pPr>
    </w:p>
    <w:p w14:paraId="60D391A5" w14:textId="77777777" w:rsidR="00FD47B9" w:rsidRDefault="00FD47B9" w:rsidP="005D1E60">
      <w:pPr>
        <w:rPr>
          <w:lang w:val="en-AU"/>
        </w:rPr>
      </w:pPr>
    </w:p>
    <w:p w14:paraId="22451D8D" w14:textId="77777777" w:rsidR="007C203E" w:rsidRDefault="007C203E" w:rsidP="005D1E60">
      <w:pPr>
        <w:rPr>
          <w:lang w:val="en-AU"/>
        </w:rPr>
      </w:pPr>
    </w:p>
    <w:p w14:paraId="508B68B6" w14:textId="77777777" w:rsidR="007C203E" w:rsidRPr="0093449A" w:rsidRDefault="007C203E" w:rsidP="007C203E">
      <w:pPr>
        <w:pStyle w:val="Heading2"/>
        <w:rPr>
          <w:rFonts w:ascii="Times New Roman" w:hAnsi="Times New Roman" w:cs="Times New Roman"/>
          <w:color w:val="000000" w:themeColor="text1"/>
          <w:sz w:val="32"/>
          <w:szCs w:val="32"/>
        </w:rPr>
      </w:pPr>
      <w:bookmarkStart w:id="43" w:name="_Toc134419000"/>
      <w:bookmarkStart w:id="44" w:name="_Toc134419079"/>
      <w:bookmarkStart w:id="45" w:name="_Toc134419163"/>
      <w:bookmarkStart w:id="46" w:name="_Toc134419302"/>
      <w:bookmarkStart w:id="47" w:name="_Toc134419390"/>
      <w:bookmarkStart w:id="48" w:name="_Toc134420366"/>
      <w:bookmarkStart w:id="49" w:name="_Toc134420453"/>
      <w:bookmarkStart w:id="50" w:name="_Toc134852758"/>
      <w:bookmarkStart w:id="51" w:name="_Toc134852853"/>
      <w:bookmarkStart w:id="52" w:name="_Toc135033658"/>
      <w:bookmarkStart w:id="53" w:name="_Toc135033780"/>
      <w:bookmarkStart w:id="54" w:name="_Toc135127495"/>
      <w:bookmarkStart w:id="55" w:name="_Toc271811921"/>
      <w:bookmarkStart w:id="56" w:name="_Toc271811959"/>
      <w:bookmarkStart w:id="57" w:name="_Toc319416432"/>
      <w:bookmarkStart w:id="58" w:name="_Toc320085693"/>
      <w:bookmarkStart w:id="59" w:name="_Toc320085778"/>
      <w:bookmarkStart w:id="60" w:name="_Toc508970687"/>
      <w:r w:rsidRPr="0093449A">
        <w:rPr>
          <w:rFonts w:ascii="Times New Roman" w:hAnsi="Times New Roman" w:cs="Times New Roman"/>
          <w:color w:val="000000" w:themeColor="text1"/>
          <w:sz w:val="32"/>
          <w:szCs w:val="32"/>
        </w:rPr>
        <w:lastRenderedPageBreak/>
        <w:t>Debt Recovery Procedure</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0F3CFAB1" w14:textId="77777777" w:rsidR="007C203E" w:rsidRDefault="007C203E" w:rsidP="007C203E"/>
    <w:p w14:paraId="316A1358" w14:textId="77777777" w:rsidR="007C203E" w:rsidRPr="00D96BEA" w:rsidRDefault="007C203E" w:rsidP="00E201EB">
      <w:pPr>
        <w:spacing w:after="0"/>
        <w:jc w:val="both"/>
        <w:rPr>
          <w:rFonts w:ascii="Times New Roman" w:hAnsi="Times New Roman" w:cs="Times New Roman"/>
          <w:sz w:val="20"/>
          <w:szCs w:val="20"/>
          <w:lang w:val="en-US"/>
        </w:rPr>
      </w:pPr>
      <w:r w:rsidRPr="00D96BEA">
        <w:rPr>
          <w:rFonts w:ascii="Times New Roman" w:hAnsi="Times New Roman" w:cs="Times New Roman"/>
          <w:sz w:val="20"/>
          <w:szCs w:val="20"/>
          <w:lang w:val="en-US"/>
        </w:rPr>
        <w:t xml:space="preserve">This procedure for the debt recovery process for Donovan Primary is to clarify the process for collection of school accounts left outstanding, with no arrangements for payment. </w:t>
      </w:r>
    </w:p>
    <w:p w14:paraId="4D74F5E7" w14:textId="77777777" w:rsidR="007C203E" w:rsidRPr="00D96BEA" w:rsidRDefault="007C203E" w:rsidP="00E201EB">
      <w:pPr>
        <w:spacing w:after="0"/>
        <w:jc w:val="both"/>
        <w:rPr>
          <w:rFonts w:ascii="Times New Roman" w:hAnsi="Times New Roman" w:cs="Times New Roman"/>
          <w:sz w:val="20"/>
          <w:szCs w:val="20"/>
          <w:lang w:val="en-US"/>
        </w:rPr>
      </w:pPr>
    </w:p>
    <w:p w14:paraId="1B0A7E14" w14:textId="77777777" w:rsidR="007C203E" w:rsidRPr="00D96BEA" w:rsidRDefault="007C203E" w:rsidP="00E201EB">
      <w:pPr>
        <w:spacing w:after="0"/>
        <w:jc w:val="both"/>
        <w:rPr>
          <w:rFonts w:ascii="Times New Roman" w:hAnsi="Times New Roman" w:cs="Times New Roman"/>
          <w:sz w:val="20"/>
          <w:szCs w:val="20"/>
          <w:lang w:val="en-US"/>
        </w:rPr>
      </w:pPr>
      <w:r w:rsidRPr="00D96BEA">
        <w:rPr>
          <w:rFonts w:ascii="Times New Roman" w:hAnsi="Times New Roman" w:cs="Times New Roman"/>
          <w:sz w:val="20"/>
          <w:szCs w:val="20"/>
          <w:lang w:val="en-US"/>
        </w:rPr>
        <w:t xml:space="preserve">The procedure aims to outline what the accounting process should be, as well as a guideline to follow when the account is not settled within a normal, or reasonable time frame. </w:t>
      </w:r>
    </w:p>
    <w:p w14:paraId="7C9392F7" w14:textId="77777777" w:rsidR="007C203E" w:rsidRPr="00D96BEA" w:rsidRDefault="007C203E" w:rsidP="00E201EB">
      <w:pPr>
        <w:spacing w:after="0"/>
        <w:jc w:val="both"/>
        <w:rPr>
          <w:rFonts w:ascii="Times New Roman" w:hAnsi="Times New Roman" w:cs="Times New Roman"/>
          <w:sz w:val="20"/>
          <w:szCs w:val="20"/>
          <w:lang w:val="en-US"/>
        </w:rPr>
      </w:pPr>
    </w:p>
    <w:p w14:paraId="4479F56E" w14:textId="77777777" w:rsidR="007C203E" w:rsidRPr="00D96BEA" w:rsidRDefault="007C203E" w:rsidP="00E201EB">
      <w:pPr>
        <w:spacing w:after="0"/>
        <w:jc w:val="both"/>
        <w:rPr>
          <w:rFonts w:ascii="Times New Roman" w:hAnsi="Times New Roman" w:cs="Times New Roman"/>
          <w:sz w:val="20"/>
          <w:szCs w:val="20"/>
          <w:lang w:val="en-US"/>
        </w:rPr>
      </w:pPr>
      <w:r w:rsidRPr="00D96BEA">
        <w:rPr>
          <w:rFonts w:ascii="Times New Roman" w:hAnsi="Times New Roman" w:cs="Times New Roman"/>
          <w:sz w:val="20"/>
          <w:szCs w:val="20"/>
          <w:lang w:val="en-US"/>
        </w:rPr>
        <w:t xml:space="preserve">It is acknowledged that some families may not be able to settle their accounts in a lump sum due to financial restraints. </w:t>
      </w:r>
    </w:p>
    <w:p w14:paraId="15C965CA" w14:textId="77777777" w:rsidR="007C203E" w:rsidRPr="00D96BEA" w:rsidRDefault="007C203E" w:rsidP="00E201EB">
      <w:pPr>
        <w:spacing w:after="0"/>
        <w:jc w:val="both"/>
        <w:rPr>
          <w:rFonts w:ascii="Times New Roman" w:hAnsi="Times New Roman" w:cs="Times New Roman"/>
          <w:sz w:val="20"/>
          <w:szCs w:val="20"/>
          <w:lang w:val="en-US"/>
        </w:rPr>
      </w:pPr>
    </w:p>
    <w:p w14:paraId="6A52AE47" w14:textId="77777777" w:rsidR="007C203E" w:rsidRPr="00D96BEA" w:rsidRDefault="007C203E" w:rsidP="00E201EB">
      <w:pPr>
        <w:spacing w:after="0"/>
        <w:jc w:val="both"/>
        <w:rPr>
          <w:rFonts w:ascii="Times New Roman" w:hAnsi="Times New Roman" w:cs="Times New Roman"/>
          <w:sz w:val="20"/>
          <w:szCs w:val="20"/>
          <w:lang w:val="en-US"/>
        </w:rPr>
      </w:pPr>
    </w:p>
    <w:p w14:paraId="00F4C6F8" w14:textId="77777777" w:rsidR="007C203E" w:rsidRPr="00D96BEA" w:rsidRDefault="007C203E" w:rsidP="00E201EB">
      <w:pPr>
        <w:spacing w:after="0"/>
        <w:jc w:val="both"/>
        <w:rPr>
          <w:rFonts w:ascii="Times New Roman" w:hAnsi="Times New Roman" w:cs="Times New Roman"/>
          <w:b/>
          <w:bCs/>
          <w:sz w:val="20"/>
          <w:szCs w:val="20"/>
          <w:lang w:val="en-US"/>
        </w:rPr>
      </w:pPr>
      <w:r w:rsidRPr="00D96BEA">
        <w:rPr>
          <w:rFonts w:ascii="Times New Roman" w:hAnsi="Times New Roman" w:cs="Times New Roman"/>
          <w:b/>
          <w:bCs/>
          <w:sz w:val="20"/>
          <w:szCs w:val="20"/>
          <w:lang w:val="en-US"/>
        </w:rPr>
        <w:t>How we will advise amount due?</w:t>
      </w:r>
    </w:p>
    <w:p w14:paraId="4981BE28" w14:textId="77777777" w:rsidR="007C203E" w:rsidRPr="00D96BEA" w:rsidRDefault="007C203E" w:rsidP="00E201EB">
      <w:pPr>
        <w:spacing w:after="0"/>
        <w:jc w:val="both"/>
        <w:rPr>
          <w:rFonts w:ascii="Times New Roman" w:hAnsi="Times New Roman" w:cs="Times New Roman"/>
          <w:b/>
          <w:bCs/>
          <w:sz w:val="20"/>
          <w:szCs w:val="20"/>
          <w:lang w:val="en-US"/>
        </w:rPr>
      </w:pPr>
    </w:p>
    <w:p w14:paraId="1168E8DD" w14:textId="77777777" w:rsidR="007C203E" w:rsidRPr="00D96BEA" w:rsidRDefault="007C203E" w:rsidP="00E201EB">
      <w:pPr>
        <w:spacing w:after="0"/>
        <w:jc w:val="both"/>
        <w:rPr>
          <w:rFonts w:ascii="Times New Roman" w:hAnsi="Times New Roman" w:cs="Times New Roman"/>
          <w:sz w:val="20"/>
          <w:szCs w:val="20"/>
          <w:lang w:val="en-US"/>
        </w:rPr>
      </w:pPr>
      <w:r w:rsidRPr="00D96BEA">
        <w:rPr>
          <w:rFonts w:ascii="Times New Roman" w:hAnsi="Times New Roman" w:cs="Times New Roman"/>
          <w:sz w:val="20"/>
          <w:szCs w:val="20"/>
          <w:lang w:val="en-US"/>
        </w:rPr>
        <w:t>Accounts are to be sent home at the beginning of each term (except for the start of the year when all identified costs will be charged along with the suggested school donation.) Payment is expected by the end of the term.</w:t>
      </w:r>
    </w:p>
    <w:p w14:paraId="00BA2D8C" w14:textId="77777777" w:rsidR="007C203E" w:rsidRPr="00D96BEA" w:rsidRDefault="007C203E" w:rsidP="00E201EB">
      <w:pPr>
        <w:spacing w:after="0"/>
        <w:jc w:val="both"/>
        <w:rPr>
          <w:rFonts w:ascii="Times New Roman" w:hAnsi="Times New Roman" w:cs="Times New Roman"/>
          <w:sz w:val="20"/>
          <w:szCs w:val="20"/>
          <w:lang w:val="en-US"/>
        </w:rPr>
      </w:pPr>
    </w:p>
    <w:p w14:paraId="0171FD60" w14:textId="77777777" w:rsidR="007C203E" w:rsidRPr="00D96BEA" w:rsidRDefault="007C203E" w:rsidP="00E201EB">
      <w:pPr>
        <w:spacing w:after="0"/>
        <w:jc w:val="both"/>
        <w:rPr>
          <w:rFonts w:ascii="Times New Roman" w:hAnsi="Times New Roman" w:cs="Times New Roman"/>
          <w:sz w:val="20"/>
          <w:szCs w:val="20"/>
          <w:lang w:val="en-US"/>
        </w:rPr>
      </w:pPr>
      <w:r w:rsidRPr="00D96BEA">
        <w:rPr>
          <w:rFonts w:ascii="Times New Roman" w:hAnsi="Times New Roman" w:cs="Times New Roman"/>
          <w:sz w:val="20"/>
          <w:szCs w:val="20"/>
          <w:lang w:val="en-US"/>
        </w:rPr>
        <w:t>Small amounts (</w:t>
      </w:r>
      <w:r w:rsidR="00D567A0" w:rsidRPr="00D96BEA">
        <w:rPr>
          <w:rFonts w:ascii="Times New Roman" w:hAnsi="Times New Roman" w:cs="Times New Roman"/>
          <w:sz w:val="20"/>
          <w:szCs w:val="20"/>
          <w:lang w:val="en-US"/>
        </w:rPr>
        <w:t>e.g.</w:t>
      </w:r>
      <w:r w:rsidRPr="00D96BEA">
        <w:rPr>
          <w:rFonts w:ascii="Times New Roman" w:hAnsi="Times New Roman" w:cs="Times New Roman"/>
          <w:sz w:val="20"/>
          <w:szCs w:val="20"/>
          <w:lang w:val="en-US"/>
        </w:rPr>
        <w:t xml:space="preserve"> sports fees, shows) will be collected as activities take place. </w:t>
      </w:r>
    </w:p>
    <w:p w14:paraId="0D11F11E" w14:textId="77777777" w:rsidR="007C203E" w:rsidRPr="00D96BEA" w:rsidRDefault="007C203E" w:rsidP="00E201EB">
      <w:pPr>
        <w:spacing w:after="0"/>
        <w:jc w:val="both"/>
        <w:rPr>
          <w:rFonts w:ascii="Times New Roman" w:hAnsi="Times New Roman" w:cs="Times New Roman"/>
          <w:sz w:val="20"/>
          <w:szCs w:val="20"/>
          <w:lang w:val="en-US"/>
        </w:rPr>
      </w:pPr>
    </w:p>
    <w:p w14:paraId="045BD571" w14:textId="77777777" w:rsidR="007C203E" w:rsidRPr="00D96BEA" w:rsidRDefault="007C203E" w:rsidP="00E201EB">
      <w:pPr>
        <w:spacing w:after="0"/>
        <w:jc w:val="both"/>
        <w:rPr>
          <w:rFonts w:ascii="Times New Roman" w:hAnsi="Times New Roman" w:cs="Times New Roman"/>
          <w:b/>
          <w:bCs/>
          <w:sz w:val="20"/>
          <w:szCs w:val="20"/>
          <w:lang w:val="en-US"/>
        </w:rPr>
      </w:pPr>
      <w:r w:rsidRPr="00D96BEA">
        <w:rPr>
          <w:rFonts w:ascii="Times New Roman" w:hAnsi="Times New Roman" w:cs="Times New Roman"/>
          <w:b/>
          <w:bCs/>
          <w:sz w:val="20"/>
          <w:szCs w:val="20"/>
          <w:lang w:val="en-US"/>
        </w:rPr>
        <w:t>How are we to collect?</w:t>
      </w:r>
    </w:p>
    <w:p w14:paraId="52180A77" w14:textId="77777777" w:rsidR="007C203E" w:rsidRPr="00D96BEA" w:rsidRDefault="007C203E" w:rsidP="00E201EB">
      <w:pPr>
        <w:spacing w:after="0"/>
        <w:jc w:val="both"/>
        <w:rPr>
          <w:rFonts w:ascii="Times New Roman" w:hAnsi="Times New Roman" w:cs="Times New Roman"/>
          <w:b/>
          <w:bCs/>
          <w:sz w:val="20"/>
          <w:szCs w:val="20"/>
          <w:lang w:val="en-US"/>
        </w:rPr>
      </w:pPr>
    </w:p>
    <w:p w14:paraId="7F5663BC" w14:textId="77777777" w:rsidR="007C203E" w:rsidRPr="00D96BEA" w:rsidRDefault="007C203E" w:rsidP="00E201EB">
      <w:pPr>
        <w:spacing w:after="0"/>
        <w:jc w:val="both"/>
        <w:rPr>
          <w:rFonts w:ascii="Times New Roman" w:hAnsi="Times New Roman" w:cs="Times New Roman"/>
          <w:sz w:val="20"/>
          <w:szCs w:val="20"/>
          <w:lang w:val="en-US"/>
        </w:rPr>
      </w:pPr>
      <w:r w:rsidRPr="00D96BEA">
        <w:rPr>
          <w:rFonts w:ascii="Times New Roman" w:hAnsi="Times New Roman" w:cs="Times New Roman"/>
          <w:sz w:val="20"/>
          <w:szCs w:val="20"/>
          <w:lang w:val="en-US"/>
        </w:rPr>
        <w:t xml:space="preserve">The billing at the start of the term gives us approximately ten weeks to encourage payments. </w:t>
      </w:r>
    </w:p>
    <w:p w14:paraId="303D0D06" w14:textId="77777777" w:rsidR="007C203E" w:rsidRPr="00D96BEA" w:rsidRDefault="007C203E" w:rsidP="00E201EB">
      <w:pPr>
        <w:spacing w:after="0"/>
        <w:jc w:val="both"/>
        <w:rPr>
          <w:rFonts w:ascii="Times New Roman" w:hAnsi="Times New Roman" w:cs="Times New Roman"/>
          <w:sz w:val="20"/>
          <w:szCs w:val="20"/>
          <w:lang w:val="en-US"/>
        </w:rPr>
      </w:pPr>
    </w:p>
    <w:p w14:paraId="31295E0C" w14:textId="77777777" w:rsidR="007C203E" w:rsidRPr="00D96BEA" w:rsidRDefault="007C203E" w:rsidP="00E201EB">
      <w:pPr>
        <w:spacing w:after="0"/>
        <w:jc w:val="both"/>
        <w:rPr>
          <w:rFonts w:ascii="Times New Roman" w:hAnsi="Times New Roman" w:cs="Times New Roman"/>
          <w:sz w:val="20"/>
          <w:szCs w:val="20"/>
          <w:lang w:val="en-US"/>
        </w:rPr>
      </w:pPr>
      <w:r w:rsidRPr="00D96BEA">
        <w:rPr>
          <w:rFonts w:ascii="Times New Roman" w:hAnsi="Times New Roman" w:cs="Times New Roman"/>
          <w:sz w:val="20"/>
          <w:szCs w:val="20"/>
          <w:lang w:val="en-US"/>
        </w:rPr>
        <w:t xml:space="preserve">If no attempt has been made for payment by the start of the following term a reminder invoice will be sent stating options for payments e.g. direct credit. This will be followed up by a phone call if appropriate. </w:t>
      </w:r>
    </w:p>
    <w:p w14:paraId="1B09B50C" w14:textId="77777777" w:rsidR="007C203E" w:rsidRPr="00D96BEA" w:rsidRDefault="007C203E" w:rsidP="00E201EB">
      <w:pPr>
        <w:spacing w:after="0"/>
        <w:jc w:val="both"/>
        <w:rPr>
          <w:rFonts w:ascii="Times New Roman" w:hAnsi="Times New Roman" w:cs="Times New Roman"/>
          <w:sz w:val="20"/>
          <w:szCs w:val="20"/>
          <w:lang w:val="en-US"/>
        </w:rPr>
      </w:pPr>
    </w:p>
    <w:p w14:paraId="5E735A29" w14:textId="77777777" w:rsidR="007C203E" w:rsidRPr="00D96BEA" w:rsidRDefault="007C203E" w:rsidP="00E201EB">
      <w:pPr>
        <w:spacing w:after="0"/>
        <w:jc w:val="both"/>
        <w:rPr>
          <w:rFonts w:ascii="Times New Roman" w:hAnsi="Times New Roman" w:cs="Times New Roman"/>
          <w:sz w:val="20"/>
          <w:szCs w:val="20"/>
          <w:lang w:val="en-US"/>
        </w:rPr>
      </w:pPr>
      <w:r w:rsidRPr="00D96BEA">
        <w:rPr>
          <w:rFonts w:ascii="Times New Roman" w:hAnsi="Times New Roman" w:cs="Times New Roman"/>
          <w:sz w:val="20"/>
          <w:szCs w:val="20"/>
          <w:lang w:val="en-US"/>
        </w:rPr>
        <w:t xml:space="preserve">If full payment cannot be made then an automatic payment form will be strongly encouraged to be completed and activated for an amount sufficient to recover the arrears. </w:t>
      </w:r>
    </w:p>
    <w:p w14:paraId="0A56B7B5" w14:textId="77777777" w:rsidR="007C203E" w:rsidRPr="00D96BEA" w:rsidRDefault="007C203E" w:rsidP="007C203E">
      <w:pPr>
        <w:spacing w:after="0"/>
        <w:rPr>
          <w:rFonts w:ascii="Times New Roman" w:hAnsi="Times New Roman" w:cs="Times New Roman"/>
          <w:sz w:val="20"/>
          <w:szCs w:val="20"/>
          <w:lang w:val="en-US"/>
        </w:rPr>
      </w:pPr>
    </w:p>
    <w:p w14:paraId="3BD241F1" w14:textId="77777777" w:rsidR="007C203E" w:rsidRPr="00D96BEA" w:rsidRDefault="007C203E" w:rsidP="007C203E">
      <w:pPr>
        <w:spacing w:after="0"/>
        <w:rPr>
          <w:rFonts w:ascii="Times New Roman" w:hAnsi="Times New Roman" w:cs="Times New Roman"/>
          <w:sz w:val="20"/>
          <w:szCs w:val="20"/>
          <w:lang w:val="en-US"/>
        </w:rPr>
      </w:pPr>
    </w:p>
    <w:p w14:paraId="0C389452" w14:textId="77777777" w:rsidR="007C203E" w:rsidRPr="00D96BEA" w:rsidRDefault="007C203E" w:rsidP="007C203E">
      <w:pPr>
        <w:pStyle w:val="Footer"/>
        <w:spacing w:line="276" w:lineRule="auto"/>
        <w:ind w:left="360"/>
        <w:rPr>
          <w:rFonts w:ascii="Times New Roman" w:hAnsi="Times New Roman" w:cs="Times New Roman"/>
          <w:sz w:val="20"/>
          <w:szCs w:val="20"/>
        </w:rPr>
      </w:pPr>
    </w:p>
    <w:p w14:paraId="719EB220" w14:textId="77777777" w:rsidR="007C203E" w:rsidRPr="00D96BEA" w:rsidRDefault="007C203E" w:rsidP="007C203E">
      <w:pPr>
        <w:pStyle w:val="Sample"/>
        <w:spacing w:after="0" w:line="276" w:lineRule="auto"/>
        <w:jc w:val="left"/>
        <w:rPr>
          <w:rFonts w:ascii="Times New Roman" w:hAnsi="Times New Roman"/>
          <w:sz w:val="20"/>
        </w:rPr>
      </w:pPr>
    </w:p>
    <w:p w14:paraId="7024797F" w14:textId="77777777" w:rsidR="007C203E" w:rsidRPr="00D96BEA" w:rsidRDefault="007C203E" w:rsidP="007C203E">
      <w:pPr>
        <w:pStyle w:val="Sample"/>
        <w:spacing w:after="0" w:line="276" w:lineRule="auto"/>
        <w:jc w:val="left"/>
        <w:rPr>
          <w:rFonts w:ascii="Times New Roman" w:hAnsi="Times New Roman"/>
          <w:sz w:val="20"/>
        </w:rPr>
      </w:pPr>
    </w:p>
    <w:p w14:paraId="4255F15A" w14:textId="77777777" w:rsidR="005D1E60" w:rsidRPr="007C203E" w:rsidRDefault="005D1E60" w:rsidP="005D1E60">
      <w:pPr>
        <w:rPr>
          <w:lang w:val="en-US"/>
        </w:rPr>
      </w:pPr>
    </w:p>
    <w:p w14:paraId="7618D90B" w14:textId="77777777" w:rsidR="005D1E60" w:rsidRDefault="005D1E60" w:rsidP="005D1E60">
      <w:pPr>
        <w:rPr>
          <w:lang w:val="en-AU"/>
        </w:rPr>
      </w:pPr>
    </w:p>
    <w:p w14:paraId="324B628C" w14:textId="77777777" w:rsidR="007C203E" w:rsidRDefault="007C203E" w:rsidP="005D1E60">
      <w:pPr>
        <w:rPr>
          <w:lang w:val="en-AU"/>
        </w:rPr>
      </w:pPr>
    </w:p>
    <w:p w14:paraId="11106FE7" w14:textId="77777777" w:rsidR="007C203E" w:rsidRDefault="007C203E" w:rsidP="005D1E60">
      <w:pPr>
        <w:rPr>
          <w:lang w:val="en-AU"/>
        </w:rPr>
      </w:pPr>
    </w:p>
    <w:p w14:paraId="3EA198A1" w14:textId="77777777" w:rsidR="007C203E" w:rsidRDefault="007C203E" w:rsidP="005D1E60">
      <w:pPr>
        <w:rPr>
          <w:ins w:id="61" w:author="Catherine O'Connor" w:date="2018-03-23T10:55:00Z"/>
          <w:lang w:val="en-AU"/>
        </w:rPr>
      </w:pPr>
    </w:p>
    <w:p w14:paraId="13A1513E" w14:textId="77777777" w:rsidR="00E45B91" w:rsidRDefault="00E45B91" w:rsidP="005D1E60">
      <w:pPr>
        <w:rPr>
          <w:ins w:id="62" w:author="Catherine O'Connor" w:date="2018-03-23T10:55:00Z"/>
          <w:lang w:val="en-AU"/>
        </w:rPr>
      </w:pPr>
    </w:p>
    <w:p w14:paraId="3FE6D4D0" w14:textId="77777777" w:rsidR="00E45B91" w:rsidRDefault="00E45B91" w:rsidP="005D1E60">
      <w:pPr>
        <w:rPr>
          <w:ins w:id="63" w:author="Catherine O'Connor" w:date="2018-03-23T10:55:00Z"/>
          <w:lang w:val="en-AU"/>
        </w:rPr>
      </w:pPr>
    </w:p>
    <w:p w14:paraId="32101ED7" w14:textId="77777777" w:rsidR="00E45B91" w:rsidRDefault="00E45B91" w:rsidP="005D1E60">
      <w:pPr>
        <w:rPr>
          <w:lang w:val="en-AU"/>
        </w:rPr>
      </w:pPr>
    </w:p>
    <w:p w14:paraId="58693CAB" w14:textId="77777777" w:rsidR="005D1E60" w:rsidRPr="005D1E60" w:rsidRDefault="005D1E60" w:rsidP="005D1E60">
      <w:pPr>
        <w:rPr>
          <w:lang w:val="en-AU"/>
        </w:rPr>
      </w:pPr>
    </w:p>
    <w:p w14:paraId="58494057" w14:textId="77777777" w:rsidR="005D1E60" w:rsidRPr="00D80D0E" w:rsidRDefault="005D1E60" w:rsidP="005D1E60">
      <w:pPr>
        <w:pStyle w:val="Heading1"/>
        <w:jc w:val="center"/>
        <w:rPr>
          <w:rFonts w:ascii="Times New Roman" w:hAnsi="Times New Roman" w:cs="Times New Roman"/>
          <w:sz w:val="36"/>
          <w:szCs w:val="36"/>
        </w:rPr>
      </w:pPr>
      <w:bookmarkStart w:id="64" w:name="_Toc508970688"/>
      <w:r w:rsidRPr="00D80D0E">
        <w:rPr>
          <w:rFonts w:ascii="Times New Roman" w:hAnsi="Times New Roman" w:cs="Times New Roman"/>
          <w:sz w:val="36"/>
          <w:szCs w:val="36"/>
        </w:rPr>
        <w:lastRenderedPageBreak/>
        <w:t>Financial Management Policy</w:t>
      </w:r>
      <w:bookmarkEnd w:id="34"/>
      <w:bookmarkEnd w:id="35"/>
      <w:bookmarkEnd w:id="36"/>
      <w:bookmarkEnd w:id="64"/>
    </w:p>
    <w:p w14:paraId="0D3629BE" w14:textId="77777777" w:rsidR="00E201EB" w:rsidRPr="00E201EB" w:rsidRDefault="00E201EB" w:rsidP="00E201EB">
      <w:pPr>
        <w:jc w:val="both"/>
        <w:rPr>
          <w:lang w:val="en-AU"/>
        </w:rPr>
      </w:pPr>
    </w:p>
    <w:p w14:paraId="71EC1338" w14:textId="77777777" w:rsidR="005D1E60" w:rsidRPr="00F8577C" w:rsidRDefault="005D1E60" w:rsidP="00E201EB">
      <w:pPr>
        <w:spacing w:after="0"/>
        <w:jc w:val="both"/>
        <w:rPr>
          <w:rFonts w:ascii="Times New Roman" w:hAnsi="Times New Roman" w:cs="Times New Roman"/>
          <w:b/>
          <w:bCs/>
          <w:sz w:val="20"/>
          <w:szCs w:val="20"/>
        </w:rPr>
      </w:pPr>
      <w:r w:rsidRPr="00F8577C">
        <w:rPr>
          <w:rFonts w:ascii="Times New Roman" w:hAnsi="Times New Roman" w:cs="Times New Roman"/>
          <w:b/>
          <w:bCs/>
          <w:sz w:val="20"/>
          <w:szCs w:val="20"/>
        </w:rPr>
        <w:t>PURPOSES:</w:t>
      </w:r>
    </w:p>
    <w:p w14:paraId="08AA4A33" w14:textId="77777777" w:rsidR="005D1E60" w:rsidRDefault="005D1E60" w:rsidP="006579CF">
      <w:pPr>
        <w:numPr>
          <w:ilvl w:val="0"/>
          <w:numId w:val="7"/>
        </w:numPr>
        <w:tabs>
          <w:tab w:val="clear" w:pos="720"/>
        </w:tabs>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 xml:space="preserve">To use our financial resources to work towards achievement of goals and objectives within the charter. </w:t>
      </w:r>
    </w:p>
    <w:p w14:paraId="07ED4DF0" w14:textId="77777777" w:rsidR="005D1E60" w:rsidRPr="00F8577C" w:rsidRDefault="005D1E60" w:rsidP="006579CF">
      <w:pPr>
        <w:spacing w:after="0"/>
        <w:ind w:left="567"/>
        <w:jc w:val="both"/>
        <w:rPr>
          <w:rFonts w:ascii="Times New Roman" w:hAnsi="Times New Roman" w:cs="Times New Roman"/>
          <w:sz w:val="20"/>
          <w:szCs w:val="20"/>
        </w:rPr>
      </w:pPr>
    </w:p>
    <w:p w14:paraId="35D3A7A3" w14:textId="77777777" w:rsidR="005D1E60" w:rsidRDefault="005D1E60" w:rsidP="006579CF">
      <w:pPr>
        <w:numPr>
          <w:ilvl w:val="0"/>
          <w:numId w:val="7"/>
        </w:numPr>
        <w:tabs>
          <w:tab w:val="clear" w:pos="720"/>
        </w:tabs>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To maintain accountability for</w:t>
      </w:r>
      <w:r w:rsidR="0090077D">
        <w:rPr>
          <w:rFonts w:ascii="Times New Roman" w:hAnsi="Times New Roman" w:cs="Times New Roman"/>
          <w:sz w:val="20"/>
          <w:szCs w:val="20"/>
        </w:rPr>
        <w:t>,</w:t>
      </w:r>
      <w:r w:rsidRPr="00F8577C">
        <w:rPr>
          <w:rFonts w:ascii="Times New Roman" w:hAnsi="Times New Roman" w:cs="Times New Roman"/>
          <w:sz w:val="20"/>
          <w:szCs w:val="20"/>
        </w:rPr>
        <w:t xml:space="preserve"> and control of</w:t>
      </w:r>
      <w:r w:rsidR="0090077D">
        <w:rPr>
          <w:rFonts w:ascii="Times New Roman" w:hAnsi="Times New Roman" w:cs="Times New Roman"/>
          <w:sz w:val="20"/>
          <w:szCs w:val="20"/>
        </w:rPr>
        <w:t>,</w:t>
      </w:r>
      <w:r w:rsidRPr="00F8577C">
        <w:rPr>
          <w:rFonts w:ascii="Times New Roman" w:hAnsi="Times New Roman" w:cs="Times New Roman"/>
          <w:sz w:val="20"/>
          <w:szCs w:val="20"/>
        </w:rPr>
        <w:t xml:space="preserve"> our financial resources. </w:t>
      </w:r>
    </w:p>
    <w:p w14:paraId="13D2DB94" w14:textId="77777777" w:rsidR="005D1E60" w:rsidRPr="00F8577C" w:rsidRDefault="005D1E60" w:rsidP="006579CF">
      <w:pPr>
        <w:spacing w:after="0"/>
        <w:ind w:left="567"/>
        <w:jc w:val="both"/>
        <w:rPr>
          <w:rFonts w:ascii="Times New Roman" w:hAnsi="Times New Roman" w:cs="Times New Roman"/>
          <w:sz w:val="20"/>
          <w:szCs w:val="20"/>
        </w:rPr>
      </w:pPr>
    </w:p>
    <w:p w14:paraId="1B3E7B8F" w14:textId="77777777" w:rsidR="005D1E60" w:rsidRPr="00F8577C" w:rsidRDefault="005D1E60" w:rsidP="006579CF">
      <w:pPr>
        <w:numPr>
          <w:ilvl w:val="0"/>
          <w:numId w:val="7"/>
        </w:numPr>
        <w:tabs>
          <w:tab w:val="clear" w:pos="720"/>
        </w:tabs>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To ensure cash resources of school are used efficiently.</w:t>
      </w:r>
    </w:p>
    <w:p w14:paraId="4716D8AB" w14:textId="77777777" w:rsidR="005D1E60" w:rsidRPr="00F8577C" w:rsidRDefault="005D1E60" w:rsidP="006579CF">
      <w:pPr>
        <w:spacing w:after="0"/>
        <w:jc w:val="both"/>
        <w:rPr>
          <w:rFonts w:ascii="Times New Roman" w:hAnsi="Times New Roman" w:cs="Times New Roman"/>
          <w:sz w:val="20"/>
          <w:szCs w:val="20"/>
        </w:rPr>
      </w:pPr>
    </w:p>
    <w:p w14:paraId="5282E90B" w14:textId="77777777" w:rsidR="005D1E60" w:rsidRPr="00F8577C" w:rsidRDefault="005D1E60" w:rsidP="006579CF">
      <w:pPr>
        <w:spacing w:after="0"/>
        <w:jc w:val="both"/>
        <w:rPr>
          <w:rFonts w:ascii="Times New Roman" w:hAnsi="Times New Roman" w:cs="Times New Roman"/>
          <w:b/>
          <w:bCs/>
          <w:sz w:val="20"/>
          <w:szCs w:val="20"/>
        </w:rPr>
      </w:pPr>
      <w:r w:rsidRPr="00F8577C">
        <w:rPr>
          <w:rFonts w:ascii="Times New Roman" w:hAnsi="Times New Roman" w:cs="Times New Roman"/>
          <w:b/>
          <w:bCs/>
          <w:sz w:val="20"/>
          <w:szCs w:val="20"/>
        </w:rPr>
        <w:t>GUIDELINES:</w:t>
      </w:r>
    </w:p>
    <w:p w14:paraId="03332B6F"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 xml:space="preserve">Each year to set a budget, which reflects goals and objectives of the charter. </w:t>
      </w:r>
    </w:p>
    <w:p w14:paraId="5D15EC08" w14:textId="77777777" w:rsidR="005D1E60" w:rsidRPr="00F8577C" w:rsidRDefault="005D1E60" w:rsidP="006579CF">
      <w:pPr>
        <w:spacing w:after="0"/>
        <w:ind w:left="567" w:hanging="567"/>
        <w:jc w:val="both"/>
        <w:rPr>
          <w:rFonts w:ascii="Times New Roman" w:hAnsi="Times New Roman" w:cs="Times New Roman"/>
          <w:sz w:val="20"/>
          <w:szCs w:val="20"/>
        </w:rPr>
      </w:pPr>
    </w:p>
    <w:p w14:paraId="2D0CDD48" w14:textId="1BD938C2" w:rsidR="005D1E60" w:rsidRPr="00F8577C" w:rsidRDefault="0090077D" w:rsidP="006579CF">
      <w:pPr>
        <w:pStyle w:val="ListParagraph"/>
        <w:numPr>
          <w:ilvl w:val="0"/>
          <w:numId w:val="8"/>
        </w:numPr>
        <w:spacing w:after="0"/>
        <w:ind w:left="567" w:hanging="567"/>
        <w:jc w:val="both"/>
        <w:rPr>
          <w:rFonts w:ascii="Times New Roman" w:hAnsi="Times New Roman" w:cs="Times New Roman"/>
          <w:sz w:val="20"/>
          <w:szCs w:val="20"/>
        </w:rPr>
      </w:pPr>
      <w:r>
        <w:rPr>
          <w:rFonts w:ascii="Times New Roman" w:hAnsi="Times New Roman" w:cs="Times New Roman"/>
          <w:sz w:val="20"/>
          <w:szCs w:val="20"/>
        </w:rPr>
        <w:t>The B</w:t>
      </w:r>
      <w:r w:rsidR="005D1E60" w:rsidRPr="00F8577C">
        <w:rPr>
          <w:rFonts w:ascii="Times New Roman" w:hAnsi="Times New Roman" w:cs="Times New Roman"/>
          <w:sz w:val="20"/>
          <w:szCs w:val="20"/>
        </w:rPr>
        <w:t xml:space="preserve">oard of Trustees </w:t>
      </w:r>
      <w:r>
        <w:rPr>
          <w:rFonts w:ascii="Times New Roman" w:hAnsi="Times New Roman" w:cs="Times New Roman"/>
          <w:sz w:val="20"/>
          <w:szCs w:val="20"/>
        </w:rPr>
        <w:t>ende</w:t>
      </w:r>
      <w:r w:rsidR="00B405B7">
        <w:rPr>
          <w:rFonts w:ascii="Times New Roman" w:hAnsi="Times New Roman" w:cs="Times New Roman"/>
          <w:sz w:val="20"/>
          <w:szCs w:val="20"/>
        </w:rPr>
        <w:t xml:space="preserve">avours </w:t>
      </w:r>
      <w:r w:rsidR="005D1E60" w:rsidRPr="00F8577C">
        <w:rPr>
          <w:rFonts w:ascii="Times New Roman" w:hAnsi="Times New Roman" w:cs="Times New Roman"/>
          <w:sz w:val="20"/>
          <w:szCs w:val="20"/>
        </w:rPr>
        <w:t xml:space="preserve">to manage its spending to stay within budget and within Government grants. </w:t>
      </w:r>
    </w:p>
    <w:p w14:paraId="6191CCA0" w14:textId="77777777" w:rsidR="005D1E60" w:rsidRPr="00F8577C" w:rsidRDefault="005D1E60" w:rsidP="006579CF">
      <w:pPr>
        <w:spacing w:after="0"/>
        <w:ind w:left="567" w:hanging="567"/>
        <w:jc w:val="both"/>
        <w:rPr>
          <w:rFonts w:ascii="Times New Roman" w:hAnsi="Times New Roman" w:cs="Times New Roman"/>
          <w:sz w:val="20"/>
          <w:szCs w:val="20"/>
        </w:rPr>
      </w:pPr>
    </w:p>
    <w:p w14:paraId="3163FC2E"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 xml:space="preserve">We intend to keep expenditure within our budget by means of a system of expenditure controls and monthly budget comparisons. </w:t>
      </w:r>
    </w:p>
    <w:p w14:paraId="63CE3352" w14:textId="77777777" w:rsidR="005D1E60" w:rsidRPr="00F8577C" w:rsidRDefault="005D1E60" w:rsidP="006579CF">
      <w:pPr>
        <w:spacing w:after="0"/>
        <w:ind w:left="567" w:hanging="567"/>
        <w:jc w:val="both"/>
        <w:rPr>
          <w:rFonts w:ascii="Times New Roman" w:hAnsi="Times New Roman" w:cs="Times New Roman"/>
          <w:sz w:val="20"/>
          <w:szCs w:val="20"/>
        </w:rPr>
      </w:pPr>
    </w:p>
    <w:p w14:paraId="7893BCFB"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bookmarkStart w:id="65" w:name="_Toc115581035"/>
      <w:bookmarkStart w:id="66" w:name="_Toc116375721"/>
      <w:r w:rsidRPr="00F8577C">
        <w:rPr>
          <w:rFonts w:ascii="Times New Roman" w:hAnsi="Times New Roman" w:cs="Times New Roman"/>
          <w:sz w:val="20"/>
          <w:szCs w:val="20"/>
        </w:rPr>
        <w:t>Channel of Authority:</w:t>
      </w:r>
      <w:bookmarkEnd w:id="65"/>
      <w:bookmarkEnd w:id="66"/>
      <w:r w:rsidRPr="00F8577C">
        <w:rPr>
          <w:rFonts w:ascii="Times New Roman" w:hAnsi="Times New Roman" w:cs="Times New Roman"/>
          <w:sz w:val="20"/>
          <w:szCs w:val="20"/>
        </w:rPr>
        <w:t xml:space="preserve"> </w:t>
      </w:r>
    </w:p>
    <w:p w14:paraId="56C5F479" w14:textId="77777777" w:rsidR="005D1E60" w:rsidRPr="00F8577C" w:rsidRDefault="005D1E60" w:rsidP="006579CF">
      <w:pPr>
        <w:pStyle w:val="ListParagraph"/>
        <w:spacing w:after="0"/>
        <w:ind w:left="567"/>
        <w:jc w:val="both"/>
        <w:rPr>
          <w:rFonts w:ascii="Times New Roman" w:hAnsi="Times New Roman" w:cs="Times New Roman"/>
          <w:sz w:val="20"/>
          <w:szCs w:val="20"/>
        </w:rPr>
      </w:pPr>
      <w:r w:rsidRPr="00F8577C">
        <w:rPr>
          <w:rFonts w:ascii="Times New Roman" w:hAnsi="Times New Roman" w:cs="Times New Roman"/>
          <w:sz w:val="20"/>
          <w:szCs w:val="20"/>
        </w:rPr>
        <w:t>To ensure that expenditure is approved via recognised channel of authority</w:t>
      </w:r>
    </w:p>
    <w:p w14:paraId="0340B993" w14:textId="77777777" w:rsidR="005D1E60" w:rsidRPr="00F8577C" w:rsidRDefault="005D1E60" w:rsidP="006579CF">
      <w:pPr>
        <w:numPr>
          <w:ilvl w:val="0"/>
          <w:numId w:val="9"/>
        </w:numPr>
        <w:spacing w:after="0"/>
        <w:ind w:left="993"/>
        <w:jc w:val="both"/>
        <w:rPr>
          <w:rFonts w:ascii="Times New Roman" w:hAnsi="Times New Roman" w:cs="Times New Roman"/>
          <w:sz w:val="20"/>
          <w:szCs w:val="20"/>
        </w:rPr>
      </w:pPr>
      <w:r w:rsidRPr="00F8577C">
        <w:rPr>
          <w:rFonts w:ascii="Times New Roman" w:hAnsi="Times New Roman" w:cs="Times New Roman"/>
          <w:sz w:val="20"/>
          <w:szCs w:val="20"/>
        </w:rPr>
        <w:t xml:space="preserve">Principal to have control of ordering the day to day requirements for smooth running of the school </w:t>
      </w:r>
    </w:p>
    <w:p w14:paraId="651BFA4B" w14:textId="77777777" w:rsidR="005D1E60" w:rsidRDefault="005D1E60" w:rsidP="006579CF">
      <w:pPr>
        <w:numPr>
          <w:ilvl w:val="0"/>
          <w:numId w:val="9"/>
        </w:numPr>
        <w:spacing w:after="0"/>
        <w:ind w:left="993"/>
        <w:jc w:val="both"/>
        <w:rPr>
          <w:rFonts w:ascii="Times New Roman" w:hAnsi="Times New Roman" w:cs="Times New Roman"/>
          <w:sz w:val="20"/>
          <w:szCs w:val="20"/>
        </w:rPr>
      </w:pPr>
      <w:r w:rsidRPr="00F8577C">
        <w:rPr>
          <w:rFonts w:ascii="Times New Roman" w:hAnsi="Times New Roman" w:cs="Times New Roman"/>
          <w:sz w:val="20"/>
          <w:szCs w:val="20"/>
        </w:rPr>
        <w:t xml:space="preserve">Delegation by the Principal to other staff members of the control of expenditure to have clearly specified limits. These limits are determined by the budget. </w:t>
      </w:r>
    </w:p>
    <w:p w14:paraId="5D727180" w14:textId="77777777" w:rsidR="00E45B91" w:rsidRPr="00F8577C" w:rsidRDefault="00E45B91" w:rsidP="00E45B91">
      <w:pPr>
        <w:spacing w:after="0"/>
        <w:ind w:left="993"/>
        <w:jc w:val="both"/>
        <w:rPr>
          <w:rFonts w:ascii="Times New Roman" w:hAnsi="Times New Roman" w:cs="Times New Roman"/>
          <w:sz w:val="20"/>
          <w:szCs w:val="20"/>
        </w:rPr>
      </w:pPr>
    </w:p>
    <w:p w14:paraId="16F79758"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bookmarkStart w:id="67" w:name="_Toc115581036"/>
      <w:bookmarkStart w:id="68" w:name="_Toc116375722"/>
      <w:r w:rsidRPr="00F8577C">
        <w:rPr>
          <w:rFonts w:ascii="Times New Roman" w:hAnsi="Times New Roman" w:cs="Times New Roman"/>
          <w:sz w:val="20"/>
          <w:szCs w:val="20"/>
        </w:rPr>
        <w:t>Maintain a Register of Assets</w:t>
      </w:r>
      <w:bookmarkEnd w:id="67"/>
      <w:bookmarkEnd w:id="68"/>
    </w:p>
    <w:p w14:paraId="3375B78D" w14:textId="77777777" w:rsidR="005D1E60" w:rsidRPr="00F8577C" w:rsidRDefault="005D1E60" w:rsidP="006579CF">
      <w:pPr>
        <w:numPr>
          <w:ilvl w:val="0"/>
          <w:numId w:val="10"/>
        </w:numPr>
        <w:spacing w:after="0"/>
        <w:ind w:left="993" w:hanging="284"/>
        <w:jc w:val="both"/>
        <w:rPr>
          <w:rFonts w:ascii="Times New Roman" w:hAnsi="Times New Roman" w:cs="Times New Roman"/>
          <w:sz w:val="20"/>
          <w:szCs w:val="20"/>
        </w:rPr>
      </w:pPr>
      <w:r w:rsidRPr="00F8577C">
        <w:rPr>
          <w:rFonts w:ascii="Times New Roman" w:hAnsi="Times New Roman" w:cs="Times New Roman"/>
          <w:sz w:val="20"/>
          <w:szCs w:val="20"/>
        </w:rPr>
        <w:t>Includes items (or groups of items) with value greater than $500</w:t>
      </w:r>
    </w:p>
    <w:p w14:paraId="460F78FC" w14:textId="77777777" w:rsidR="005D1E60" w:rsidRPr="00F8577C" w:rsidRDefault="005D1E60" w:rsidP="006579CF">
      <w:pPr>
        <w:numPr>
          <w:ilvl w:val="0"/>
          <w:numId w:val="10"/>
        </w:numPr>
        <w:spacing w:after="0"/>
        <w:ind w:left="993" w:hanging="284"/>
        <w:jc w:val="both"/>
        <w:rPr>
          <w:rFonts w:ascii="Times New Roman" w:hAnsi="Times New Roman" w:cs="Times New Roman"/>
          <w:sz w:val="20"/>
          <w:szCs w:val="20"/>
        </w:rPr>
      </w:pPr>
      <w:r w:rsidRPr="00F8577C">
        <w:rPr>
          <w:rFonts w:ascii="Times New Roman" w:hAnsi="Times New Roman" w:cs="Times New Roman"/>
          <w:sz w:val="20"/>
          <w:szCs w:val="20"/>
        </w:rPr>
        <w:t xml:space="preserve">Additions and deletions of items on the register </w:t>
      </w:r>
    </w:p>
    <w:p w14:paraId="5AA13070"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 xml:space="preserve">Once monthly, at Board meetings, lists of all receipts and payments, and financial reports should be tabled. </w:t>
      </w:r>
    </w:p>
    <w:p w14:paraId="74CC312B" w14:textId="77777777" w:rsidR="005D1E60" w:rsidRPr="00F8577C" w:rsidRDefault="005D1E60" w:rsidP="006579CF">
      <w:pPr>
        <w:spacing w:after="0"/>
        <w:ind w:left="567" w:hanging="567"/>
        <w:jc w:val="both"/>
        <w:rPr>
          <w:rFonts w:ascii="Times New Roman" w:hAnsi="Times New Roman" w:cs="Times New Roman"/>
          <w:sz w:val="20"/>
          <w:szCs w:val="20"/>
        </w:rPr>
      </w:pPr>
    </w:p>
    <w:p w14:paraId="588741D2"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To ensure financial reports</w:t>
      </w:r>
      <w:r w:rsidR="00B405B7">
        <w:rPr>
          <w:rFonts w:ascii="Times New Roman" w:hAnsi="Times New Roman" w:cs="Times New Roman"/>
          <w:sz w:val="20"/>
          <w:szCs w:val="20"/>
        </w:rPr>
        <w:t>, comply</w:t>
      </w:r>
      <w:r w:rsidRPr="00F8577C">
        <w:rPr>
          <w:rFonts w:ascii="Times New Roman" w:hAnsi="Times New Roman" w:cs="Times New Roman"/>
          <w:sz w:val="20"/>
          <w:szCs w:val="20"/>
        </w:rPr>
        <w:t xml:space="preserve"> with Public Sector Accounting Concepts </w:t>
      </w:r>
      <w:r w:rsidR="00B405B7">
        <w:rPr>
          <w:rFonts w:ascii="Times New Roman" w:hAnsi="Times New Roman" w:cs="Times New Roman"/>
          <w:sz w:val="20"/>
          <w:szCs w:val="20"/>
        </w:rPr>
        <w:t xml:space="preserve">and </w:t>
      </w:r>
      <w:r w:rsidRPr="00F8577C">
        <w:rPr>
          <w:rFonts w:ascii="Times New Roman" w:hAnsi="Times New Roman" w:cs="Times New Roman"/>
          <w:sz w:val="20"/>
          <w:szCs w:val="20"/>
        </w:rPr>
        <w:t xml:space="preserve">are prepared annually and available to parents. </w:t>
      </w:r>
    </w:p>
    <w:p w14:paraId="57F4F13A" w14:textId="77777777" w:rsidR="005D1E60" w:rsidRPr="00F8577C" w:rsidRDefault="005D1E60" w:rsidP="006579CF">
      <w:pPr>
        <w:spacing w:after="0"/>
        <w:ind w:left="567" w:hanging="567"/>
        <w:jc w:val="both"/>
        <w:rPr>
          <w:rFonts w:ascii="Times New Roman" w:hAnsi="Times New Roman" w:cs="Times New Roman"/>
          <w:sz w:val="20"/>
          <w:szCs w:val="20"/>
        </w:rPr>
      </w:pPr>
    </w:p>
    <w:p w14:paraId="6AD71309"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To ensure sufficient funds are available in the cheque account so as to avoid going into overdraft.</w:t>
      </w:r>
    </w:p>
    <w:p w14:paraId="58023FB9" w14:textId="77777777" w:rsidR="005D1E60" w:rsidRPr="00F8577C" w:rsidRDefault="005D1E60" w:rsidP="006579CF">
      <w:pPr>
        <w:spacing w:after="0"/>
        <w:ind w:left="567" w:hanging="567"/>
        <w:jc w:val="both"/>
        <w:rPr>
          <w:rFonts w:ascii="Times New Roman" w:hAnsi="Times New Roman" w:cs="Times New Roman"/>
          <w:sz w:val="20"/>
          <w:szCs w:val="20"/>
        </w:rPr>
      </w:pPr>
    </w:p>
    <w:p w14:paraId="695374FF"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 xml:space="preserve">To invest money surplus to immediate needs, in MOE approved interest bearing account. </w:t>
      </w:r>
    </w:p>
    <w:p w14:paraId="41BC3DD8" w14:textId="77777777" w:rsidR="005D1E60" w:rsidRPr="00F8577C" w:rsidRDefault="005D1E60" w:rsidP="006579CF">
      <w:pPr>
        <w:spacing w:after="0"/>
        <w:ind w:left="567" w:hanging="567"/>
        <w:jc w:val="both"/>
        <w:rPr>
          <w:rFonts w:ascii="Times New Roman" w:hAnsi="Times New Roman" w:cs="Times New Roman"/>
          <w:sz w:val="20"/>
          <w:szCs w:val="20"/>
        </w:rPr>
      </w:pPr>
    </w:p>
    <w:p w14:paraId="6D9D4DD3"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 xml:space="preserve">To keep records of all financial transactions in good order </w:t>
      </w:r>
    </w:p>
    <w:p w14:paraId="46BF86FF" w14:textId="77777777" w:rsidR="005D1E60" w:rsidRPr="00F8577C" w:rsidRDefault="005D1E60" w:rsidP="006579CF">
      <w:pPr>
        <w:spacing w:after="0"/>
        <w:ind w:left="567" w:hanging="567"/>
        <w:jc w:val="both"/>
        <w:rPr>
          <w:rFonts w:ascii="Times New Roman" w:hAnsi="Times New Roman" w:cs="Times New Roman"/>
          <w:sz w:val="20"/>
          <w:szCs w:val="20"/>
        </w:rPr>
      </w:pPr>
    </w:p>
    <w:p w14:paraId="3CAABB7B" w14:textId="77777777" w:rsidR="005D1E60" w:rsidRPr="00F8577C" w:rsidRDefault="005D1E60" w:rsidP="006579CF">
      <w:pPr>
        <w:pStyle w:val="ListParagraph"/>
        <w:numPr>
          <w:ilvl w:val="0"/>
          <w:numId w:val="8"/>
        </w:numPr>
        <w:spacing w:after="0"/>
        <w:ind w:left="567" w:hanging="567"/>
        <w:jc w:val="both"/>
        <w:rPr>
          <w:rFonts w:ascii="Times New Roman" w:hAnsi="Times New Roman" w:cs="Times New Roman"/>
          <w:sz w:val="20"/>
          <w:szCs w:val="20"/>
        </w:rPr>
      </w:pPr>
      <w:r w:rsidRPr="00F8577C">
        <w:rPr>
          <w:rFonts w:ascii="Times New Roman" w:hAnsi="Times New Roman" w:cs="Times New Roman"/>
          <w:sz w:val="20"/>
          <w:szCs w:val="20"/>
        </w:rPr>
        <w:t xml:space="preserve"> To review the financial management policy annually.</w:t>
      </w:r>
    </w:p>
    <w:p w14:paraId="7CE72529" w14:textId="77777777" w:rsidR="005D1E60" w:rsidRPr="00F8577C" w:rsidRDefault="005D1E60" w:rsidP="005D1E60">
      <w:pPr>
        <w:spacing w:after="0"/>
        <w:ind w:left="567" w:hanging="567"/>
        <w:rPr>
          <w:rFonts w:ascii="Times New Roman" w:hAnsi="Times New Roman" w:cs="Times New Roman"/>
          <w:sz w:val="20"/>
          <w:szCs w:val="20"/>
        </w:rPr>
      </w:pPr>
    </w:p>
    <w:p w14:paraId="4A89A109" w14:textId="77777777" w:rsidR="005D1E60" w:rsidRDefault="005D1E60" w:rsidP="005D1E60">
      <w:pPr>
        <w:spacing w:after="0"/>
        <w:rPr>
          <w:rFonts w:ascii="Times New Roman" w:hAnsi="Times New Roman" w:cs="Times New Roman"/>
          <w:sz w:val="20"/>
          <w:szCs w:val="20"/>
        </w:rPr>
      </w:pPr>
    </w:p>
    <w:p w14:paraId="1CF3BBF3" w14:textId="77777777" w:rsidR="005D1E60" w:rsidRPr="00F8577C" w:rsidRDefault="005D1E60" w:rsidP="005D1E60">
      <w:pPr>
        <w:spacing w:after="0"/>
        <w:rPr>
          <w:rFonts w:ascii="Times New Roman" w:hAnsi="Times New Roman" w:cs="Times New Roman"/>
          <w:sz w:val="20"/>
          <w:szCs w:val="20"/>
        </w:rPr>
      </w:pPr>
    </w:p>
    <w:p w14:paraId="4D7E1F69" w14:textId="77777777" w:rsidR="003C3910" w:rsidRDefault="003C3910" w:rsidP="00140841">
      <w:pPr>
        <w:pStyle w:val="Heading1"/>
        <w:jc w:val="center"/>
      </w:pPr>
    </w:p>
    <w:p w14:paraId="7A87D994" w14:textId="77777777" w:rsidR="005D1E60" w:rsidRDefault="005D1E60" w:rsidP="005D1E60">
      <w:pPr>
        <w:rPr>
          <w:lang w:val="en-AU"/>
        </w:rPr>
      </w:pPr>
    </w:p>
    <w:p w14:paraId="2F8741E8" w14:textId="77777777" w:rsidR="00FD47B9" w:rsidRDefault="00FD47B9" w:rsidP="005D1E60">
      <w:pPr>
        <w:rPr>
          <w:lang w:val="en-AU"/>
        </w:rPr>
      </w:pPr>
    </w:p>
    <w:p w14:paraId="1188B862" w14:textId="77777777" w:rsidR="00E45B91" w:rsidRDefault="00E45B91" w:rsidP="005D1E60">
      <w:pPr>
        <w:pStyle w:val="Heading1"/>
        <w:jc w:val="center"/>
        <w:rPr>
          <w:ins w:id="69" w:author="Catherine O'Connor" w:date="2018-03-23T10:55:00Z"/>
          <w:rFonts w:ascii="Times New Roman" w:hAnsi="Times New Roman" w:cs="Times New Roman"/>
          <w:sz w:val="36"/>
          <w:szCs w:val="36"/>
        </w:rPr>
      </w:pPr>
      <w:bookmarkStart w:id="70" w:name="_Toc508970689"/>
    </w:p>
    <w:p w14:paraId="48B30C2F" w14:textId="77777777" w:rsidR="005D1E60" w:rsidRPr="00D80D0E" w:rsidRDefault="005D1E60" w:rsidP="005D1E60">
      <w:pPr>
        <w:pStyle w:val="Heading1"/>
        <w:jc w:val="center"/>
        <w:rPr>
          <w:rFonts w:ascii="Times New Roman" w:hAnsi="Times New Roman" w:cs="Times New Roman"/>
          <w:sz w:val="36"/>
          <w:szCs w:val="36"/>
        </w:rPr>
      </w:pPr>
      <w:r w:rsidRPr="00D80D0E">
        <w:rPr>
          <w:rFonts w:ascii="Times New Roman" w:hAnsi="Times New Roman" w:cs="Times New Roman"/>
          <w:sz w:val="36"/>
          <w:szCs w:val="36"/>
        </w:rPr>
        <w:t>Fundraising Policy</w:t>
      </w:r>
      <w:bookmarkEnd w:id="70"/>
    </w:p>
    <w:p w14:paraId="17E74603" w14:textId="77777777" w:rsidR="005D1E60" w:rsidRDefault="005D1E60" w:rsidP="00E201EB">
      <w:pPr>
        <w:jc w:val="both"/>
      </w:pPr>
    </w:p>
    <w:p w14:paraId="1E7599E3" w14:textId="77777777" w:rsidR="005D1E60" w:rsidRPr="00D80D0E" w:rsidRDefault="005D1E60" w:rsidP="00E201EB">
      <w:pPr>
        <w:spacing w:after="0"/>
        <w:jc w:val="both"/>
        <w:rPr>
          <w:rFonts w:ascii="Times New Roman" w:hAnsi="Times New Roman" w:cs="Times New Roman"/>
          <w:b/>
          <w:sz w:val="20"/>
          <w:szCs w:val="20"/>
        </w:rPr>
      </w:pPr>
      <w:r w:rsidRPr="00D80D0E">
        <w:rPr>
          <w:rFonts w:ascii="Times New Roman" w:hAnsi="Times New Roman" w:cs="Times New Roman"/>
          <w:b/>
          <w:sz w:val="20"/>
          <w:szCs w:val="20"/>
        </w:rPr>
        <w:t>PURPOSE</w:t>
      </w:r>
      <w:r w:rsidR="00D80D0E">
        <w:rPr>
          <w:rFonts w:ascii="Times New Roman" w:hAnsi="Times New Roman" w:cs="Times New Roman"/>
          <w:b/>
          <w:sz w:val="20"/>
          <w:szCs w:val="20"/>
        </w:rPr>
        <w:t>:</w:t>
      </w:r>
    </w:p>
    <w:p w14:paraId="209D672B" w14:textId="77777777" w:rsidR="005D1E60" w:rsidRPr="00184B5F" w:rsidRDefault="005D1E60" w:rsidP="00E201EB">
      <w:pPr>
        <w:spacing w:after="0"/>
        <w:jc w:val="both"/>
        <w:rPr>
          <w:rFonts w:ascii="Times New Roman" w:hAnsi="Times New Roman" w:cs="Times New Roman"/>
          <w:sz w:val="20"/>
          <w:szCs w:val="20"/>
        </w:rPr>
      </w:pPr>
      <w:proofErr w:type="gramStart"/>
      <w:r w:rsidRPr="00184B5F">
        <w:rPr>
          <w:rFonts w:ascii="Times New Roman" w:hAnsi="Times New Roman" w:cs="Times New Roman"/>
          <w:sz w:val="20"/>
          <w:szCs w:val="20"/>
        </w:rPr>
        <w:t>To supplement the teaching and learning resources necessary for the children to receive a quality education.</w:t>
      </w:r>
      <w:proofErr w:type="gramEnd"/>
      <w:r w:rsidRPr="00184B5F">
        <w:rPr>
          <w:rFonts w:ascii="Times New Roman" w:hAnsi="Times New Roman" w:cs="Times New Roman"/>
          <w:sz w:val="20"/>
          <w:szCs w:val="20"/>
        </w:rPr>
        <w:t xml:space="preserve"> </w:t>
      </w:r>
    </w:p>
    <w:p w14:paraId="518B9DF5" w14:textId="77777777" w:rsidR="005D1E60" w:rsidRPr="00184B5F" w:rsidRDefault="005D1E60" w:rsidP="00E201EB">
      <w:pPr>
        <w:spacing w:after="0"/>
        <w:jc w:val="both"/>
        <w:rPr>
          <w:rFonts w:ascii="Times New Roman" w:hAnsi="Times New Roman" w:cs="Times New Roman"/>
          <w:sz w:val="20"/>
          <w:szCs w:val="20"/>
        </w:rPr>
      </w:pPr>
    </w:p>
    <w:p w14:paraId="7437A8D3" w14:textId="77777777" w:rsidR="005D1E60" w:rsidRPr="00D80D0E" w:rsidRDefault="005D1E60" w:rsidP="00E201EB">
      <w:pPr>
        <w:spacing w:after="0"/>
        <w:jc w:val="both"/>
        <w:rPr>
          <w:rFonts w:ascii="Times New Roman" w:hAnsi="Times New Roman" w:cs="Times New Roman"/>
          <w:b/>
          <w:sz w:val="20"/>
          <w:szCs w:val="20"/>
        </w:rPr>
      </w:pPr>
      <w:r w:rsidRPr="00D80D0E">
        <w:rPr>
          <w:rFonts w:ascii="Times New Roman" w:hAnsi="Times New Roman" w:cs="Times New Roman"/>
          <w:b/>
          <w:sz w:val="20"/>
          <w:szCs w:val="20"/>
        </w:rPr>
        <w:t>GUIDELINES</w:t>
      </w:r>
      <w:r w:rsidR="00D80D0E">
        <w:rPr>
          <w:rFonts w:ascii="Times New Roman" w:hAnsi="Times New Roman" w:cs="Times New Roman"/>
          <w:b/>
          <w:sz w:val="20"/>
          <w:szCs w:val="20"/>
        </w:rPr>
        <w:t>:</w:t>
      </w:r>
    </w:p>
    <w:p w14:paraId="1654AB47" w14:textId="77777777" w:rsidR="005D1E60" w:rsidRPr="00184B5F" w:rsidRDefault="005D1E60" w:rsidP="00E201EB">
      <w:pPr>
        <w:numPr>
          <w:ilvl w:val="0"/>
          <w:numId w:val="15"/>
        </w:numPr>
        <w:spacing w:after="0"/>
        <w:jc w:val="both"/>
        <w:rPr>
          <w:rFonts w:ascii="Times New Roman" w:hAnsi="Times New Roman" w:cs="Times New Roman"/>
          <w:sz w:val="20"/>
          <w:szCs w:val="20"/>
        </w:rPr>
      </w:pPr>
      <w:r w:rsidRPr="00184B5F">
        <w:rPr>
          <w:rFonts w:ascii="Times New Roman" w:hAnsi="Times New Roman" w:cs="Times New Roman"/>
          <w:sz w:val="20"/>
          <w:szCs w:val="20"/>
        </w:rPr>
        <w:t xml:space="preserve">The BOT will set school donation amounts at the end of each year for the following year. </w:t>
      </w:r>
    </w:p>
    <w:p w14:paraId="493B89C0" w14:textId="77777777" w:rsidR="005D1E60" w:rsidRPr="00184B5F" w:rsidRDefault="005D1E60" w:rsidP="00E201EB">
      <w:pPr>
        <w:spacing w:after="0"/>
        <w:ind w:left="360"/>
        <w:jc w:val="both"/>
        <w:rPr>
          <w:rFonts w:ascii="Times New Roman" w:hAnsi="Times New Roman" w:cs="Times New Roman"/>
          <w:sz w:val="20"/>
          <w:szCs w:val="20"/>
        </w:rPr>
      </w:pPr>
    </w:p>
    <w:p w14:paraId="0C20651E" w14:textId="77777777" w:rsidR="005D1E60" w:rsidRPr="00184B5F" w:rsidRDefault="005D1E60" w:rsidP="00E201EB">
      <w:pPr>
        <w:numPr>
          <w:ilvl w:val="0"/>
          <w:numId w:val="15"/>
        </w:numPr>
        <w:spacing w:after="0"/>
        <w:jc w:val="both"/>
        <w:rPr>
          <w:rFonts w:ascii="Times New Roman" w:hAnsi="Times New Roman" w:cs="Times New Roman"/>
          <w:sz w:val="20"/>
          <w:szCs w:val="20"/>
        </w:rPr>
      </w:pPr>
      <w:r w:rsidRPr="00184B5F">
        <w:rPr>
          <w:rFonts w:ascii="Times New Roman" w:hAnsi="Times New Roman" w:cs="Times New Roman"/>
          <w:sz w:val="20"/>
          <w:szCs w:val="20"/>
        </w:rPr>
        <w:t xml:space="preserve">Requests for donations will be discounted for families with more than one child attending school. </w:t>
      </w:r>
    </w:p>
    <w:p w14:paraId="51D3E59F" w14:textId="77777777" w:rsidR="005D1E60" w:rsidRPr="00184B5F" w:rsidRDefault="005D1E60" w:rsidP="00E201EB">
      <w:pPr>
        <w:spacing w:after="0"/>
        <w:jc w:val="both"/>
        <w:rPr>
          <w:rFonts w:ascii="Times New Roman" w:hAnsi="Times New Roman" w:cs="Times New Roman"/>
          <w:sz w:val="20"/>
          <w:szCs w:val="20"/>
        </w:rPr>
      </w:pPr>
    </w:p>
    <w:p w14:paraId="491CE7AB" w14:textId="77777777" w:rsidR="005D1E60" w:rsidRPr="00184B5F" w:rsidRDefault="005D1E60" w:rsidP="00E201EB">
      <w:pPr>
        <w:numPr>
          <w:ilvl w:val="0"/>
          <w:numId w:val="15"/>
        </w:numPr>
        <w:spacing w:after="0"/>
        <w:jc w:val="both"/>
        <w:rPr>
          <w:rFonts w:ascii="Times New Roman" w:hAnsi="Times New Roman" w:cs="Times New Roman"/>
          <w:sz w:val="20"/>
          <w:szCs w:val="20"/>
        </w:rPr>
      </w:pPr>
      <w:r w:rsidRPr="00184B5F">
        <w:rPr>
          <w:rFonts w:ascii="Times New Roman" w:hAnsi="Times New Roman" w:cs="Times New Roman"/>
          <w:sz w:val="20"/>
          <w:szCs w:val="20"/>
        </w:rPr>
        <w:t xml:space="preserve">The BOT will recognise the PTA as the main fundraising organisation of the school. </w:t>
      </w:r>
    </w:p>
    <w:p w14:paraId="74F05BF7" w14:textId="77777777" w:rsidR="005D1E60" w:rsidRPr="00184B5F" w:rsidRDefault="005D1E60" w:rsidP="00E201EB">
      <w:pPr>
        <w:spacing w:after="0"/>
        <w:jc w:val="both"/>
        <w:rPr>
          <w:rFonts w:ascii="Times New Roman" w:hAnsi="Times New Roman" w:cs="Times New Roman"/>
          <w:sz w:val="20"/>
          <w:szCs w:val="20"/>
        </w:rPr>
      </w:pPr>
    </w:p>
    <w:p w14:paraId="4405128F" w14:textId="33067625" w:rsidR="005D1E60" w:rsidRPr="00184B5F" w:rsidRDefault="005D1E60" w:rsidP="00E201EB">
      <w:pPr>
        <w:numPr>
          <w:ilvl w:val="0"/>
          <w:numId w:val="15"/>
        </w:numPr>
        <w:spacing w:after="0"/>
        <w:jc w:val="both"/>
        <w:rPr>
          <w:rFonts w:ascii="Times New Roman" w:hAnsi="Times New Roman" w:cs="Times New Roman"/>
          <w:sz w:val="20"/>
          <w:szCs w:val="20"/>
        </w:rPr>
      </w:pPr>
      <w:r w:rsidRPr="00184B5F">
        <w:rPr>
          <w:rFonts w:ascii="Times New Roman" w:hAnsi="Times New Roman" w:cs="Times New Roman"/>
          <w:sz w:val="20"/>
          <w:szCs w:val="20"/>
        </w:rPr>
        <w:t>Individual classes and school groups may undertake minor fundraising activitie</w:t>
      </w:r>
      <w:r w:rsidR="008E21B9">
        <w:rPr>
          <w:rFonts w:ascii="Times New Roman" w:hAnsi="Times New Roman" w:cs="Times New Roman"/>
          <w:sz w:val="20"/>
          <w:szCs w:val="20"/>
        </w:rPr>
        <w:t>s with the Principal’s approval.</w:t>
      </w:r>
    </w:p>
    <w:p w14:paraId="11A5CD4C" w14:textId="77777777" w:rsidR="005D1E60" w:rsidRPr="00184B5F" w:rsidRDefault="005D1E60" w:rsidP="00E201EB">
      <w:pPr>
        <w:spacing w:after="0"/>
        <w:jc w:val="both"/>
        <w:rPr>
          <w:rFonts w:ascii="Times New Roman" w:hAnsi="Times New Roman" w:cs="Times New Roman"/>
          <w:sz w:val="20"/>
          <w:szCs w:val="20"/>
        </w:rPr>
      </w:pPr>
    </w:p>
    <w:p w14:paraId="20C18BD1" w14:textId="2C57E174" w:rsidR="005D1E60" w:rsidRPr="00184B5F" w:rsidRDefault="005D1E60" w:rsidP="00E201EB">
      <w:pPr>
        <w:numPr>
          <w:ilvl w:val="0"/>
          <w:numId w:val="15"/>
        </w:numPr>
        <w:spacing w:after="0"/>
        <w:jc w:val="both"/>
        <w:rPr>
          <w:rFonts w:ascii="Times New Roman" w:hAnsi="Times New Roman" w:cs="Times New Roman"/>
          <w:sz w:val="20"/>
          <w:szCs w:val="20"/>
        </w:rPr>
      </w:pPr>
      <w:r w:rsidRPr="00184B5F">
        <w:rPr>
          <w:rFonts w:ascii="Times New Roman" w:hAnsi="Times New Roman" w:cs="Times New Roman"/>
          <w:sz w:val="20"/>
          <w:szCs w:val="20"/>
        </w:rPr>
        <w:t>The PTA will receive a priority list of fundraising needs from the school prior to the PTA Annual Meeting</w:t>
      </w:r>
      <w:r w:rsidR="008E21B9">
        <w:rPr>
          <w:rFonts w:ascii="Times New Roman" w:hAnsi="Times New Roman" w:cs="Times New Roman"/>
          <w:sz w:val="20"/>
          <w:szCs w:val="20"/>
        </w:rPr>
        <w:t>.</w:t>
      </w:r>
    </w:p>
    <w:p w14:paraId="3C1D9509" w14:textId="77777777" w:rsidR="005D1E60" w:rsidRPr="00184B5F" w:rsidRDefault="005D1E60" w:rsidP="00E201EB">
      <w:pPr>
        <w:spacing w:after="0"/>
        <w:jc w:val="both"/>
        <w:rPr>
          <w:rFonts w:ascii="Times New Roman" w:hAnsi="Times New Roman" w:cs="Times New Roman"/>
          <w:sz w:val="20"/>
          <w:szCs w:val="20"/>
        </w:rPr>
      </w:pPr>
    </w:p>
    <w:p w14:paraId="55EB5861" w14:textId="77777777" w:rsidR="005D1E60" w:rsidRPr="00184B5F" w:rsidRDefault="005D1E60" w:rsidP="00E201EB">
      <w:pPr>
        <w:numPr>
          <w:ilvl w:val="0"/>
          <w:numId w:val="15"/>
        </w:numPr>
        <w:spacing w:after="0"/>
        <w:jc w:val="both"/>
        <w:rPr>
          <w:rFonts w:ascii="Times New Roman" w:hAnsi="Times New Roman" w:cs="Times New Roman"/>
          <w:sz w:val="20"/>
          <w:szCs w:val="20"/>
        </w:rPr>
      </w:pPr>
      <w:r w:rsidRPr="00184B5F">
        <w:rPr>
          <w:rFonts w:ascii="Times New Roman" w:hAnsi="Times New Roman" w:cs="Times New Roman"/>
          <w:sz w:val="20"/>
          <w:szCs w:val="20"/>
        </w:rPr>
        <w:t xml:space="preserve">The PTA will give their fundraising money to the school as a donation for the school to purchase items from the agreed-upon schools’ fundraising needs list. </w:t>
      </w:r>
    </w:p>
    <w:p w14:paraId="40AA6079" w14:textId="77777777" w:rsidR="005D1E60" w:rsidRPr="00184B5F" w:rsidRDefault="005D1E60" w:rsidP="00E201EB">
      <w:pPr>
        <w:spacing w:after="0"/>
        <w:jc w:val="both"/>
        <w:rPr>
          <w:rFonts w:ascii="Times New Roman" w:hAnsi="Times New Roman" w:cs="Times New Roman"/>
          <w:sz w:val="20"/>
          <w:szCs w:val="20"/>
        </w:rPr>
      </w:pPr>
    </w:p>
    <w:p w14:paraId="6343D6A0" w14:textId="19EF3E27" w:rsidR="005D1E60" w:rsidRPr="00184B5F" w:rsidRDefault="005D1E60" w:rsidP="00E201EB">
      <w:pPr>
        <w:numPr>
          <w:ilvl w:val="0"/>
          <w:numId w:val="15"/>
        </w:numPr>
        <w:spacing w:after="0"/>
        <w:jc w:val="both"/>
        <w:rPr>
          <w:rFonts w:ascii="Times New Roman" w:hAnsi="Times New Roman" w:cs="Times New Roman"/>
          <w:sz w:val="20"/>
          <w:szCs w:val="20"/>
        </w:rPr>
      </w:pPr>
      <w:r w:rsidRPr="00184B5F">
        <w:rPr>
          <w:rFonts w:ascii="Times New Roman" w:hAnsi="Times New Roman" w:cs="Times New Roman"/>
          <w:sz w:val="20"/>
          <w:szCs w:val="20"/>
        </w:rPr>
        <w:t>The BOT will notify the community of purchases it has made from money raised and donated by the PTA</w:t>
      </w:r>
      <w:r w:rsidR="008E21B9">
        <w:rPr>
          <w:rFonts w:ascii="Times New Roman" w:hAnsi="Times New Roman" w:cs="Times New Roman"/>
          <w:sz w:val="20"/>
          <w:szCs w:val="20"/>
        </w:rPr>
        <w:t>.</w:t>
      </w:r>
    </w:p>
    <w:p w14:paraId="3C8D9BB5" w14:textId="77777777" w:rsidR="005D1E60" w:rsidRPr="00184B5F" w:rsidRDefault="005D1E60" w:rsidP="005D1E60">
      <w:pPr>
        <w:spacing w:after="0"/>
        <w:rPr>
          <w:rFonts w:ascii="Times New Roman" w:hAnsi="Times New Roman" w:cs="Times New Roman"/>
          <w:sz w:val="20"/>
          <w:szCs w:val="20"/>
        </w:rPr>
      </w:pPr>
    </w:p>
    <w:p w14:paraId="1F9B3198" w14:textId="77777777" w:rsidR="005D1E60" w:rsidRPr="00184B5F" w:rsidRDefault="005D1E60" w:rsidP="005D1E60">
      <w:pPr>
        <w:spacing w:after="0"/>
        <w:rPr>
          <w:rFonts w:ascii="Times New Roman" w:hAnsi="Times New Roman" w:cs="Times New Roman"/>
          <w:sz w:val="20"/>
          <w:szCs w:val="20"/>
        </w:rPr>
      </w:pPr>
    </w:p>
    <w:p w14:paraId="1FCA4899" w14:textId="77777777" w:rsidR="005D1E60" w:rsidRPr="00184B5F" w:rsidRDefault="005D1E60" w:rsidP="005D1E60">
      <w:pPr>
        <w:spacing w:after="0"/>
        <w:rPr>
          <w:rFonts w:ascii="Times New Roman" w:hAnsi="Times New Roman" w:cs="Times New Roman"/>
          <w:sz w:val="20"/>
          <w:szCs w:val="20"/>
        </w:rPr>
      </w:pPr>
    </w:p>
    <w:p w14:paraId="2E4FC7C9" w14:textId="77777777" w:rsidR="005D1E60" w:rsidRPr="00184B5F" w:rsidRDefault="005D1E60" w:rsidP="005D1E60">
      <w:pPr>
        <w:spacing w:after="0"/>
        <w:rPr>
          <w:rFonts w:ascii="Times New Roman" w:hAnsi="Times New Roman" w:cs="Times New Roman"/>
          <w:sz w:val="20"/>
          <w:szCs w:val="20"/>
        </w:rPr>
      </w:pPr>
    </w:p>
    <w:p w14:paraId="45B03852" w14:textId="77777777" w:rsidR="005D1E60" w:rsidRDefault="005D1E60" w:rsidP="005D1E60">
      <w:pPr>
        <w:spacing w:after="0"/>
        <w:rPr>
          <w:rFonts w:ascii="Times New Roman" w:hAnsi="Times New Roman" w:cs="Times New Roman"/>
          <w:sz w:val="20"/>
          <w:szCs w:val="20"/>
          <w:lang w:val="en-AU"/>
        </w:rPr>
      </w:pPr>
    </w:p>
    <w:p w14:paraId="146D7483" w14:textId="77777777" w:rsidR="005A368B" w:rsidRDefault="005A368B" w:rsidP="005D1E60">
      <w:pPr>
        <w:spacing w:after="0"/>
        <w:rPr>
          <w:rFonts w:ascii="Times New Roman" w:hAnsi="Times New Roman" w:cs="Times New Roman"/>
          <w:sz w:val="20"/>
          <w:szCs w:val="20"/>
          <w:lang w:val="en-AU"/>
        </w:rPr>
      </w:pPr>
    </w:p>
    <w:p w14:paraId="461B8D72" w14:textId="77777777" w:rsidR="005A368B" w:rsidRDefault="005A368B" w:rsidP="005D1E60">
      <w:pPr>
        <w:spacing w:after="0"/>
        <w:rPr>
          <w:rFonts w:ascii="Times New Roman" w:hAnsi="Times New Roman" w:cs="Times New Roman"/>
          <w:sz w:val="20"/>
          <w:szCs w:val="20"/>
          <w:lang w:val="en-AU"/>
        </w:rPr>
      </w:pPr>
    </w:p>
    <w:p w14:paraId="2A0E2FAC" w14:textId="77777777" w:rsidR="005D1E60" w:rsidRDefault="005D1E60" w:rsidP="005D1E60">
      <w:pPr>
        <w:spacing w:after="0"/>
        <w:rPr>
          <w:rFonts w:ascii="Times New Roman" w:hAnsi="Times New Roman" w:cs="Times New Roman"/>
          <w:sz w:val="20"/>
          <w:szCs w:val="20"/>
          <w:lang w:val="en-AU"/>
        </w:rPr>
      </w:pPr>
    </w:p>
    <w:p w14:paraId="7D47AA7A" w14:textId="77777777" w:rsidR="005D1E60" w:rsidRDefault="005D1E60" w:rsidP="005D1E60">
      <w:pPr>
        <w:spacing w:after="0"/>
        <w:rPr>
          <w:rFonts w:ascii="Times New Roman" w:hAnsi="Times New Roman" w:cs="Times New Roman"/>
          <w:sz w:val="20"/>
          <w:szCs w:val="20"/>
          <w:lang w:val="en-AU"/>
        </w:rPr>
      </w:pPr>
    </w:p>
    <w:p w14:paraId="41641816" w14:textId="77777777" w:rsidR="005D1E60" w:rsidRDefault="005D1E60" w:rsidP="005D1E60">
      <w:pPr>
        <w:spacing w:after="0"/>
        <w:rPr>
          <w:rFonts w:ascii="Times New Roman" w:hAnsi="Times New Roman" w:cs="Times New Roman"/>
          <w:sz w:val="20"/>
          <w:szCs w:val="20"/>
          <w:lang w:val="en-AU"/>
        </w:rPr>
      </w:pPr>
    </w:p>
    <w:p w14:paraId="37FCD0F2" w14:textId="77777777" w:rsidR="005D1E60" w:rsidRDefault="005D1E60" w:rsidP="005D1E60">
      <w:pPr>
        <w:spacing w:after="0"/>
        <w:rPr>
          <w:rFonts w:ascii="Times New Roman" w:hAnsi="Times New Roman" w:cs="Times New Roman"/>
          <w:sz w:val="20"/>
          <w:szCs w:val="20"/>
          <w:lang w:val="en-AU"/>
        </w:rPr>
      </w:pPr>
    </w:p>
    <w:p w14:paraId="78E89C4B" w14:textId="77777777" w:rsidR="005D1E60" w:rsidRDefault="005D1E60" w:rsidP="005D1E60">
      <w:pPr>
        <w:spacing w:after="0"/>
        <w:rPr>
          <w:rFonts w:ascii="Times New Roman" w:hAnsi="Times New Roman" w:cs="Times New Roman"/>
          <w:sz w:val="20"/>
          <w:szCs w:val="20"/>
          <w:lang w:val="en-AU"/>
        </w:rPr>
      </w:pPr>
    </w:p>
    <w:p w14:paraId="0EC0D4EC" w14:textId="77777777" w:rsidR="005D1E60" w:rsidRDefault="005D1E60" w:rsidP="005D1E60">
      <w:pPr>
        <w:spacing w:after="0"/>
        <w:rPr>
          <w:rFonts w:ascii="Times New Roman" w:hAnsi="Times New Roman" w:cs="Times New Roman"/>
          <w:sz w:val="20"/>
          <w:szCs w:val="20"/>
          <w:lang w:val="en-AU"/>
        </w:rPr>
      </w:pPr>
    </w:p>
    <w:p w14:paraId="16B515F6" w14:textId="77777777" w:rsidR="005D1E60" w:rsidRDefault="005D1E60" w:rsidP="005D1E60">
      <w:pPr>
        <w:spacing w:after="0"/>
        <w:rPr>
          <w:rFonts w:ascii="Times New Roman" w:hAnsi="Times New Roman" w:cs="Times New Roman"/>
          <w:sz w:val="20"/>
          <w:szCs w:val="20"/>
          <w:lang w:val="en-AU"/>
        </w:rPr>
      </w:pPr>
    </w:p>
    <w:p w14:paraId="3C1848FF" w14:textId="77777777" w:rsidR="005D1E60" w:rsidRDefault="005D1E60" w:rsidP="005D1E60">
      <w:pPr>
        <w:spacing w:after="0"/>
        <w:rPr>
          <w:rFonts w:ascii="Times New Roman" w:hAnsi="Times New Roman" w:cs="Times New Roman"/>
          <w:sz w:val="20"/>
          <w:szCs w:val="20"/>
          <w:lang w:val="en-AU"/>
        </w:rPr>
      </w:pPr>
    </w:p>
    <w:p w14:paraId="0AB5352F" w14:textId="77777777" w:rsidR="005D1E60" w:rsidRDefault="005D1E60" w:rsidP="005D1E60">
      <w:pPr>
        <w:spacing w:after="0"/>
        <w:rPr>
          <w:rFonts w:ascii="Times New Roman" w:hAnsi="Times New Roman" w:cs="Times New Roman"/>
          <w:sz w:val="20"/>
          <w:szCs w:val="20"/>
          <w:lang w:val="en-AU"/>
        </w:rPr>
      </w:pPr>
    </w:p>
    <w:p w14:paraId="64C5F7AE" w14:textId="77777777" w:rsidR="005D1E60" w:rsidRDefault="005D1E60" w:rsidP="005D1E60">
      <w:pPr>
        <w:spacing w:after="0"/>
        <w:rPr>
          <w:rFonts w:ascii="Times New Roman" w:hAnsi="Times New Roman" w:cs="Times New Roman"/>
          <w:sz w:val="20"/>
          <w:szCs w:val="20"/>
          <w:lang w:val="en-AU"/>
        </w:rPr>
      </w:pPr>
    </w:p>
    <w:p w14:paraId="19BBC37A" w14:textId="77777777" w:rsidR="005D1E60" w:rsidRDefault="005D1E60" w:rsidP="005D1E60">
      <w:pPr>
        <w:spacing w:after="0"/>
        <w:rPr>
          <w:rFonts w:ascii="Times New Roman" w:hAnsi="Times New Roman" w:cs="Times New Roman"/>
          <w:sz w:val="20"/>
          <w:szCs w:val="20"/>
          <w:lang w:val="en-AU"/>
        </w:rPr>
      </w:pPr>
    </w:p>
    <w:p w14:paraId="5346DD0F" w14:textId="77777777" w:rsidR="005D1E60" w:rsidRDefault="005D1E60" w:rsidP="005D1E60">
      <w:pPr>
        <w:spacing w:after="0"/>
        <w:rPr>
          <w:rFonts w:ascii="Times New Roman" w:hAnsi="Times New Roman" w:cs="Times New Roman"/>
          <w:sz w:val="20"/>
          <w:szCs w:val="20"/>
          <w:lang w:val="en-AU"/>
        </w:rPr>
      </w:pPr>
    </w:p>
    <w:p w14:paraId="609B7C10" w14:textId="77777777" w:rsidR="005D1E60" w:rsidRDefault="005D1E60" w:rsidP="00140841">
      <w:pPr>
        <w:pStyle w:val="Heading1"/>
        <w:jc w:val="center"/>
      </w:pPr>
    </w:p>
    <w:p w14:paraId="47F35611" w14:textId="77777777" w:rsidR="005D1E60" w:rsidRPr="005D1E60" w:rsidRDefault="005D1E60" w:rsidP="005D1E60">
      <w:pPr>
        <w:rPr>
          <w:lang w:val="en-AU"/>
        </w:rPr>
      </w:pPr>
    </w:p>
    <w:p w14:paraId="5D39A55D" w14:textId="77777777" w:rsidR="00DD2D1F" w:rsidRDefault="00DD2D1F" w:rsidP="00140841">
      <w:pPr>
        <w:pStyle w:val="Heading1"/>
        <w:jc w:val="center"/>
      </w:pPr>
    </w:p>
    <w:p w14:paraId="0789BCCD" w14:textId="77777777" w:rsidR="00140841" w:rsidRPr="00D80D0E" w:rsidRDefault="00140841" w:rsidP="00140841">
      <w:pPr>
        <w:pStyle w:val="Heading1"/>
        <w:jc w:val="center"/>
        <w:rPr>
          <w:rFonts w:ascii="Times New Roman" w:hAnsi="Times New Roman" w:cs="Times New Roman"/>
          <w:sz w:val="36"/>
          <w:szCs w:val="36"/>
        </w:rPr>
      </w:pPr>
      <w:bookmarkStart w:id="71" w:name="_Toc508970690"/>
      <w:r w:rsidRPr="00D80D0E">
        <w:rPr>
          <w:rFonts w:ascii="Times New Roman" w:hAnsi="Times New Roman" w:cs="Times New Roman"/>
          <w:sz w:val="36"/>
          <w:szCs w:val="36"/>
        </w:rPr>
        <w:t>Gift Policy</w:t>
      </w:r>
      <w:bookmarkEnd w:id="37"/>
      <w:bookmarkEnd w:id="38"/>
      <w:bookmarkEnd w:id="39"/>
      <w:bookmarkEnd w:id="71"/>
    </w:p>
    <w:p w14:paraId="4A1CBA0C" w14:textId="77777777" w:rsidR="00140841" w:rsidRDefault="00140841" w:rsidP="00140841"/>
    <w:p w14:paraId="4B1A3354" w14:textId="77777777" w:rsidR="00140841" w:rsidRPr="00D80D0E" w:rsidRDefault="00D80D0E" w:rsidP="00140841">
      <w:pPr>
        <w:spacing w:after="0"/>
        <w:jc w:val="both"/>
        <w:rPr>
          <w:rFonts w:ascii="Times New Roman" w:hAnsi="Times New Roman" w:cs="Times New Roman"/>
          <w:b/>
          <w:sz w:val="20"/>
          <w:szCs w:val="20"/>
        </w:rPr>
      </w:pPr>
      <w:r>
        <w:rPr>
          <w:rFonts w:ascii="Times New Roman" w:hAnsi="Times New Roman" w:cs="Times New Roman"/>
          <w:b/>
          <w:sz w:val="20"/>
          <w:szCs w:val="20"/>
        </w:rPr>
        <w:t>INTRODUCTION</w:t>
      </w:r>
      <w:r w:rsidR="00140841" w:rsidRPr="00D80D0E">
        <w:rPr>
          <w:rFonts w:ascii="Times New Roman" w:hAnsi="Times New Roman" w:cs="Times New Roman"/>
          <w:b/>
          <w:sz w:val="20"/>
          <w:szCs w:val="20"/>
        </w:rPr>
        <w:t>:</w:t>
      </w:r>
    </w:p>
    <w:p w14:paraId="472FF69B" w14:textId="77777777" w:rsidR="00140841" w:rsidRPr="00140841" w:rsidRDefault="00140841" w:rsidP="001E05F5">
      <w:pPr>
        <w:numPr>
          <w:ilvl w:val="0"/>
          <w:numId w:val="4"/>
        </w:numPr>
        <w:tabs>
          <w:tab w:val="clear" w:pos="720"/>
          <w:tab w:val="num" w:pos="284"/>
        </w:tabs>
        <w:spacing w:after="0"/>
        <w:ind w:left="284" w:hanging="284"/>
        <w:jc w:val="both"/>
        <w:rPr>
          <w:rFonts w:ascii="Times New Roman" w:hAnsi="Times New Roman" w:cs="Times New Roman"/>
          <w:sz w:val="20"/>
          <w:szCs w:val="20"/>
        </w:rPr>
      </w:pPr>
      <w:r w:rsidRPr="00140841">
        <w:rPr>
          <w:rFonts w:ascii="Times New Roman" w:hAnsi="Times New Roman" w:cs="Times New Roman"/>
          <w:sz w:val="20"/>
          <w:szCs w:val="20"/>
        </w:rPr>
        <w:t xml:space="preserve">The board agrees that it has a responsibility to ensure that expenditure on gifts incurred by the school must clearly be linked to the business of the school. The board has agreed on the fundamental principles of this Policy, and has delegated responsibility for the implementation and monitoring of this Policy to the Principal. </w:t>
      </w:r>
    </w:p>
    <w:p w14:paraId="16147107" w14:textId="77777777" w:rsidR="00140841" w:rsidRPr="00140841" w:rsidRDefault="00140841" w:rsidP="00140841">
      <w:pPr>
        <w:spacing w:after="0"/>
        <w:jc w:val="both"/>
        <w:rPr>
          <w:rFonts w:ascii="Times New Roman" w:hAnsi="Times New Roman" w:cs="Times New Roman"/>
          <w:sz w:val="20"/>
          <w:szCs w:val="20"/>
        </w:rPr>
      </w:pPr>
    </w:p>
    <w:p w14:paraId="2940CF6B" w14:textId="77777777" w:rsidR="00140841" w:rsidRPr="00140841" w:rsidRDefault="00140841" w:rsidP="00140841">
      <w:pPr>
        <w:spacing w:after="0"/>
        <w:ind w:left="284" w:hanging="284"/>
        <w:jc w:val="both"/>
        <w:rPr>
          <w:rFonts w:ascii="Times New Roman" w:hAnsi="Times New Roman" w:cs="Times New Roman"/>
          <w:sz w:val="20"/>
          <w:szCs w:val="20"/>
        </w:rPr>
      </w:pPr>
      <w:r w:rsidRPr="00140841">
        <w:rPr>
          <w:rFonts w:ascii="Times New Roman" w:hAnsi="Times New Roman" w:cs="Times New Roman"/>
          <w:sz w:val="20"/>
          <w:szCs w:val="20"/>
        </w:rPr>
        <w:t xml:space="preserve">2. The board requires the Principal, as the chief executive and the board’s most senior employee, to implement and manage this policy. The Principal may, from time to time, further delegate some of their responsibilities. </w:t>
      </w:r>
    </w:p>
    <w:p w14:paraId="3662065A" w14:textId="77777777" w:rsidR="00140841" w:rsidRPr="00140841" w:rsidRDefault="00140841" w:rsidP="00140841">
      <w:pPr>
        <w:spacing w:after="0"/>
        <w:jc w:val="both"/>
        <w:rPr>
          <w:rFonts w:ascii="Times New Roman" w:hAnsi="Times New Roman" w:cs="Times New Roman"/>
          <w:sz w:val="20"/>
          <w:szCs w:val="20"/>
        </w:rPr>
      </w:pPr>
    </w:p>
    <w:p w14:paraId="699A734C" w14:textId="77777777" w:rsidR="00140841" w:rsidRPr="00140841" w:rsidRDefault="00D80D0E" w:rsidP="00140841">
      <w:pPr>
        <w:spacing w:after="0"/>
        <w:jc w:val="both"/>
        <w:rPr>
          <w:rFonts w:ascii="Times New Roman" w:hAnsi="Times New Roman" w:cs="Times New Roman"/>
          <w:b/>
          <w:sz w:val="20"/>
          <w:szCs w:val="20"/>
        </w:rPr>
      </w:pPr>
      <w:r>
        <w:rPr>
          <w:rFonts w:ascii="Times New Roman" w:hAnsi="Times New Roman" w:cs="Times New Roman"/>
          <w:b/>
          <w:sz w:val="20"/>
          <w:szCs w:val="20"/>
        </w:rPr>
        <w:t>GIVING GIFTS:</w:t>
      </w:r>
    </w:p>
    <w:p w14:paraId="65462B2F" w14:textId="77777777" w:rsidR="00140841" w:rsidRDefault="00140841" w:rsidP="001E05F5">
      <w:pPr>
        <w:numPr>
          <w:ilvl w:val="0"/>
          <w:numId w:val="5"/>
        </w:numPr>
        <w:tabs>
          <w:tab w:val="num" w:pos="284"/>
        </w:tabs>
        <w:spacing w:after="0"/>
        <w:ind w:left="284" w:hanging="284"/>
        <w:jc w:val="both"/>
        <w:rPr>
          <w:rFonts w:ascii="Times New Roman" w:hAnsi="Times New Roman" w:cs="Times New Roman"/>
          <w:sz w:val="20"/>
          <w:szCs w:val="20"/>
        </w:rPr>
      </w:pPr>
      <w:r w:rsidRPr="00140841">
        <w:rPr>
          <w:rFonts w:ascii="Times New Roman" w:hAnsi="Times New Roman" w:cs="Times New Roman"/>
          <w:sz w:val="20"/>
          <w:szCs w:val="20"/>
        </w:rPr>
        <w:t xml:space="preserve">All gifts should be purchased through the School’s normal purchase procedures. </w:t>
      </w:r>
    </w:p>
    <w:p w14:paraId="4FF39E96" w14:textId="77777777" w:rsidR="00F8577C" w:rsidRPr="00140841" w:rsidRDefault="00F8577C" w:rsidP="00F8577C">
      <w:pPr>
        <w:spacing w:after="0"/>
        <w:ind w:left="284"/>
        <w:jc w:val="both"/>
        <w:rPr>
          <w:rFonts w:ascii="Times New Roman" w:hAnsi="Times New Roman" w:cs="Times New Roman"/>
          <w:sz w:val="20"/>
          <w:szCs w:val="20"/>
        </w:rPr>
      </w:pPr>
    </w:p>
    <w:p w14:paraId="5017CBA4" w14:textId="77777777" w:rsidR="00140841" w:rsidRPr="00140841" w:rsidRDefault="00140841" w:rsidP="001E05F5">
      <w:pPr>
        <w:numPr>
          <w:ilvl w:val="0"/>
          <w:numId w:val="5"/>
        </w:numPr>
        <w:tabs>
          <w:tab w:val="num" w:pos="284"/>
        </w:tabs>
        <w:spacing w:after="0"/>
        <w:ind w:left="284" w:hanging="284"/>
        <w:jc w:val="both"/>
        <w:rPr>
          <w:rFonts w:ascii="Times New Roman" w:hAnsi="Times New Roman" w:cs="Times New Roman"/>
          <w:sz w:val="20"/>
          <w:szCs w:val="20"/>
        </w:rPr>
      </w:pPr>
      <w:r w:rsidRPr="00140841">
        <w:rPr>
          <w:rFonts w:ascii="Times New Roman" w:hAnsi="Times New Roman" w:cs="Times New Roman"/>
          <w:sz w:val="20"/>
          <w:szCs w:val="20"/>
        </w:rPr>
        <w:t>The cost of a gift should be reasonable and appropriately reflect the benefit received</w:t>
      </w:r>
      <w:r w:rsidRPr="00140841">
        <w:rPr>
          <w:rFonts w:ascii="Times New Roman" w:hAnsi="Times New Roman" w:cs="Times New Roman"/>
          <w:b/>
          <w:sz w:val="20"/>
          <w:szCs w:val="20"/>
        </w:rPr>
        <w:t xml:space="preserve">. </w:t>
      </w:r>
    </w:p>
    <w:p w14:paraId="3BEC22AD" w14:textId="77777777" w:rsidR="00140841" w:rsidRPr="00140841" w:rsidRDefault="00140841" w:rsidP="00140841">
      <w:pPr>
        <w:spacing w:after="0"/>
        <w:jc w:val="both"/>
        <w:rPr>
          <w:rFonts w:ascii="Times New Roman" w:hAnsi="Times New Roman" w:cs="Times New Roman"/>
          <w:b/>
          <w:sz w:val="20"/>
          <w:szCs w:val="20"/>
        </w:rPr>
      </w:pPr>
    </w:p>
    <w:p w14:paraId="6CFB275A" w14:textId="77777777" w:rsidR="00140841" w:rsidRPr="00140841" w:rsidRDefault="00D80D0E" w:rsidP="00140841">
      <w:pPr>
        <w:spacing w:after="0"/>
        <w:jc w:val="both"/>
        <w:rPr>
          <w:rFonts w:ascii="Times New Roman" w:hAnsi="Times New Roman" w:cs="Times New Roman"/>
          <w:b/>
          <w:sz w:val="20"/>
          <w:szCs w:val="20"/>
        </w:rPr>
      </w:pPr>
      <w:r>
        <w:rPr>
          <w:rFonts w:ascii="Times New Roman" w:hAnsi="Times New Roman" w:cs="Times New Roman"/>
          <w:b/>
          <w:sz w:val="20"/>
          <w:szCs w:val="20"/>
        </w:rPr>
        <w:t>RECEIVING GIFTS:</w:t>
      </w:r>
    </w:p>
    <w:p w14:paraId="7A21A619" w14:textId="77777777" w:rsidR="00140841" w:rsidRDefault="00140841" w:rsidP="001E05F5">
      <w:pPr>
        <w:numPr>
          <w:ilvl w:val="0"/>
          <w:numId w:val="6"/>
        </w:numPr>
        <w:tabs>
          <w:tab w:val="clear" w:pos="720"/>
          <w:tab w:val="num" w:pos="284"/>
        </w:tabs>
        <w:spacing w:after="0"/>
        <w:ind w:left="284" w:hanging="284"/>
        <w:jc w:val="both"/>
        <w:rPr>
          <w:rFonts w:ascii="Times New Roman" w:hAnsi="Times New Roman" w:cs="Times New Roman"/>
          <w:sz w:val="20"/>
          <w:szCs w:val="20"/>
        </w:rPr>
      </w:pPr>
      <w:r w:rsidRPr="00140841">
        <w:rPr>
          <w:rFonts w:ascii="Times New Roman" w:hAnsi="Times New Roman" w:cs="Times New Roman"/>
          <w:sz w:val="20"/>
          <w:szCs w:val="20"/>
        </w:rPr>
        <w:t xml:space="preserve">Gifts should not be accepted if there is concern that the acceptance could be seen by others as an inducement or a reward that might place the staff member under an obligation. </w:t>
      </w:r>
    </w:p>
    <w:p w14:paraId="77EDF767" w14:textId="77777777" w:rsidR="00F8577C" w:rsidRPr="00140841" w:rsidRDefault="00F8577C" w:rsidP="00F8577C">
      <w:pPr>
        <w:spacing w:after="0"/>
        <w:ind w:left="284"/>
        <w:jc w:val="both"/>
        <w:rPr>
          <w:rFonts w:ascii="Times New Roman" w:hAnsi="Times New Roman" w:cs="Times New Roman"/>
          <w:sz w:val="20"/>
          <w:szCs w:val="20"/>
        </w:rPr>
      </w:pPr>
    </w:p>
    <w:p w14:paraId="7F392107" w14:textId="0803E3EB" w:rsidR="00140841" w:rsidRDefault="00140841" w:rsidP="001E05F5">
      <w:pPr>
        <w:numPr>
          <w:ilvl w:val="0"/>
          <w:numId w:val="6"/>
        </w:numPr>
        <w:tabs>
          <w:tab w:val="clear" w:pos="720"/>
          <w:tab w:val="num" w:pos="284"/>
        </w:tabs>
        <w:spacing w:after="0"/>
        <w:ind w:left="284" w:hanging="284"/>
        <w:jc w:val="both"/>
        <w:rPr>
          <w:rFonts w:ascii="Times New Roman" w:hAnsi="Times New Roman" w:cs="Times New Roman"/>
          <w:sz w:val="20"/>
          <w:szCs w:val="20"/>
        </w:rPr>
      </w:pPr>
      <w:r w:rsidRPr="00140841">
        <w:rPr>
          <w:rFonts w:ascii="Times New Roman" w:hAnsi="Times New Roman" w:cs="Times New Roman"/>
          <w:sz w:val="20"/>
          <w:szCs w:val="20"/>
        </w:rPr>
        <w:t>If gifts received are small and of little value (under $</w:t>
      </w:r>
      <w:r w:rsidR="00B405B7">
        <w:rPr>
          <w:rFonts w:ascii="Times New Roman" w:hAnsi="Times New Roman" w:cs="Times New Roman"/>
          <w:sz w:val="20"/>
          <w:szCs w:val="20"/>
        </w:rPr>
        <w:t xml:space="preserve"> 75</w:t>
      </w:r>
      <w:r w:rsidRPr="00140841">
        <w:rPr>
          <w:rFonts w:ascii="Times New Roman" w:hAnsi="Times New Roman" w:cs="Times New Roman"/>
          <w:sz w:val="20"/>
          <w:szCs w:val="20"/>
        </w:rPr>
        <w:t xml:space="preserve">), then the recipient may keep the gift. </w:t>
      </w:r>
    </w:p>
    <w:p w14:paraId="4DB4F810" w14:textId="77777777" w:rsidR="00F8577C" w:rsidRPr="00140841" w:rsidRDefault="00F8577C" w:rsidP="00F8577C">
      <w:pPr>
        <w:spacing w:after="0"/>
        <w:ind w:left="284"/>
        <w:jc w:val="both"/>
        <w:rPr>
          <w:rFonts w:ascii="Times New Roman" w:hAnsi="Times New Roman" w:cs="Times New Roman"/>
          <w:sz w:val="20"/>
          <w:szCs w:val="20"/>
        </w:rPr>
      </w:pPr>
    </w:p>
    <w:p w14:paraId="329D54A8" w14:textId="77777777" w:rsidR="00140841" w:rsidRDefault="00140841" w:rsidP="001E05F5">
      <w:pPr>
        <w:numPr>
          <w:ilvl w:val="0"/>
          <w:numId w:val="6"/>
        </w:numPr>
        <w:tabs>
          <w:tab w:val="clear" w:pos="720"/>
          <w:tab w:val="num" w:pos="284"/>
        </w:tabs>
        <w:spacing w:after="0"/>
        <w:ind w:left="284" w:hanging="284"/>
        <w:jc w:val="both"/>
        <w:rPr>
          <w:rFonts w:ascii="Times New Roman" w:hAnsi="Times New Roman" w:cs="Times New Roman"/>
          <w:sz w:val="20"/>
          <w:szCs w:val="20"/>
        </w:rPr>
      </w:pPr>
      <w:r w:rsidRPr="00140841">
        <w:rPr>
          <w:rFonts w:ascii="Times New Roman" w:hAnsi="Times New Roman" w:cs="Times New Roman"/>
          <w:sz w:val="20"/>
          <w:szCs w:val="20"/>
        </w:rPr>
        <w:t xml:space="preserve">If the gift is larger and more valuable, then the recipients must advise the Board of the gift. The gift will be given to the school unless the Board agrees to an exception to this policy. </w:t>
      </w:r>
    </w:p>
    <w:p w14:paraId="58C57883" w14:textId="77777777" w:rsidR="00F8577C" w:rsidRPr="00140841" w:rsidRDefault="00F8577C" w:rsidP="00F8577C">
      <w:pPr>
        <w:spacing w:after="0"/>
        <w:ind w:left="284"/>
        <w:jc w:val="both"/>
        <w:rPr>
          <w:rFonts w:ascii="Times New Roman" w:hAnsi="Times New Roman" w:cs="Times New Roman"/>
          <w:sz w:val="20"/>
          <w:szCs w:val="20"/>
        </w:rPr>
      </w:pPr>
    </w:p>
    <w:p w14:paraId="2AAD1E5F" w14:textId="77777777" w:rsidR="00140841" w:rsidRPr="00140841" w:rsidRDefault="00140841" w:rsidP="001E05F5">
      <w:pPr>
        <w:numPr>
          <w:ilvl w:val="0"/>
          <w:numId w:val="6"/>
        </w:numPr>
        <w:tabs>
          <w:tab w:val="clear" w:pos="720"/>
          <w:tab w:val="num" w:pos="284"/>
        </w:tabs>
        <w:spacing w:after="0"/>
        <w:ind w:left="284" w:hanging="284"/>
        <w:jc w:val="both"/>
        <w:rPr>
          <w:rFonts w:ascii="Times New Roman" w:hAnsi="Times New Roman" w:cs="Times New Roman"/>
          <w:sz w:val="20"/>
          <w:szCs w:val="20"/>
        </w:rPr>
      </w:pPr>
      <w:r w:rsidRPr="00140841">
        <w:rPr>
          <w:rFonts w:ascii="Times New Roman" w:hAnsi="Times New Roman" w:cs="Times New Roman"/>
          <w:sz w:val="20"/>
          <w:szCs w:val="20"/>
        </w:rPr>
        <w:t xml:space="preserve">If the gift arises from an employee’s role as an employee of the Board, then the gift remains the property of the Board. Receipt of the gift should be declared to the Principal. </w:t>
      </w:r>
    </w:p>
    <w:p w14:paraId="4E72E1C0" w14:textId="77777777" w:rsidR="00140841" w:rsidRPr="00140841" w:rsidRDefault="00140841" w:rsidP="00140841">
      <w:pPr>
        <w:spacing w:after="0"/>
        <w:ind w:left="360"/>
        <w:jc w:val="both"/>
        <w:rPr>
          <w:rFonts w:ascii="Times New Roman" w:hAnsi="Times New Roman" w:cs="Times New Roman"/>
          <w:sz w:val="20"/>
          <w:szCs w:val="20"/>
        </w:rPr>
      </w:pPr>
    </w:p>
    <w:p w14:paraId="284B6848" w14:textId="77777777" w:rsidR="00140841" w:rsidRPr="00140841" w:rsidRDefault="00140841" w:rsidP="00140841">
      <w:pPr>
        <w:spacing w:after="0"/>
        <w:ind w:left="360"/>
        <w:rPr>
          <w:rFonts w:ascii="Times New Roman" w:hAnsi="Times New Roman" w:cs="Times New Roman"/>
          <w:sz w:val="20"/>
          <w:szCs w:val="20"/>
        </w:rPr>
      </w:pPr>
    </w:p>
    <w:p w14:paraId="6FEC4A5A" w14:textId="77777777" w:rsidR="00140841" w:rsidRPr="00140841" w:rsidRDefault="00140841" w:rsidP="00140841">
      <w:pPr>
        <w:spacing w:after="0"/>
        <w:ind w:left="360"/>
        <w:rPr>
          <w:rFonts w:ascii="Times New Roman" w:hAnsi="Times New Roman" w:cs="Times New Roman"/>
          <w:sz w:val="20"/>
          <w:szCs w:val="20"/>
        </w:rPr>
      </w:pPr>
    </w:p>
    <w:p w14:paraId="56ED4160" w14:textId="77777777" w:rsidR="00140841" w:rsidRPr="00140841" w:rsidRDefault="00140841" w:rsidP="00140841">
      <w:pPr>
        <w:spacing w:after="0"/>
        <w:ind w:left="360"/>
        <w:rPr>
          <w:rFonts w:ascii="Times New Roman" w:hAnsi="Times New Roman" w:cs="Times New Roman"/>
          <w:sz w:val="20"/>
          <w:szCs w:val="20"/>
        </w:rPr>
      </w:pPr>
    </w:p>
    <w:p w14:paraId="66F1E241" w14:textId="77777777" w:rsidR="00140841" w:rsidRPr="00140841" w:rsidRDefault="00140841" w:rsidP="00140841">
      <w:pPr>
        <w:spacing w:after="0"/>
        <w:ind w:left="360"/>
        <w:rPr>
          <w:rFonts w:ascii="Times New Roman" w:hAnsi="Times New Roman" w:cs="Times New Roman"/>
          <w:sz w:val="20"/>
          <w:szCs w:val="20"/>
        </w:rPr>
      </w:pPr>
    </w:p>
    <w:p w14:paraId="6881C468" w14:textId="77777777" w:rsidR="0052717E" w:rsidRDefault="0052717E" w:rsidP="00A834C4">
      <w:pPr>
        <w:spacing w:after="0"/>
        <w:rPr>
          <w:rFonts w:ascii="Times New Roman" w:hAnsi="Times New Roman" w:cs="Times New Roman"/>
          <w:sz w:val="20"/>
          <w:szCs w:val="20"/>
        </w:rPr>
      </w:pPr>
    </w:p>
    <w:p w14:paraId="5558C018" w14:textId="77777777" w:rsidR="00F8577C" w:rsidRDefault="00F8577C" w:rsidP="00A834C4">
      <w:pPr>
        <w:spacing w:after="0"/>
        <w:rPr>
          <w:rFonts w:ascii="Times New Roman" w:hAnsi="Times New Roman" w:cs="Times New Roman"/>
          <w:sz w:val="20"/>
          <w:szCs w:val="20"/>
        </w:rPr>
      </w:pPr>
    </w:p>
    <w:p w14:paraId="48CE2B4A" w14:textId="77777777" w:rsidR="00F8577C" w:rsidRDefault="00F8577C" w:rsidP="00A834C4">
      <w:pPr>
        <w:spacing w:after="0"/>
        <w:rPr>
          <w:rFonts w:ascii="Times New Roman" w:hAnsi="Times New Roman" w:cs="Times New Roman"/>
          <w:sz w:val="20"/>
          <w:szCs w:val="20"/>
        </w:rPr>
      </w:pPr>
    </w:p>
    <w:p w14:paraId="285F962B" w14:textId="77777777" w:rsidR="00F8577C" w:rsidRDefault="00F8577C" w:rsidP="00A834C4">
      <w:pPr>
        <w:spacing w:after="0"/>
        <w:rPr>
          <w:rFonts w:ascii="Times New Roman" w:hAnsi="Times New Roman" w:cs="Times New Roman"/>
          <w:sz w:val="20"/>
          <w:szCs w:val="20"/>
        </w:rPr>
      </w:pPr>
    </w:p>
    <w:p w14:paraId="7610B2C1" w14:textId="77777777" w:rsidR="00F8577C" w:rsidRDefault="00F8577C" w:rsidP="00A834C4">
      <w:pPr>
        <w:spacing w:after="0"/>
        <w:rPr>
          <w:rFonts w:ascii="Times New Roman" w:hAnsi="Times New Roman" w:cs="Times New Roman"/>
          <w:sz w:val="20"/>
          <w:szCs w:val="20"/>
        </w:rPr>
      </w:pPr>
    </w:p>
    <w:p w14:paraId="79A68CB9" w14:textId="77777777" w:rsidR="00F8577C" w:rsidRDefault="00F8577C" w:rsidP="00A834C4">
      <w:pPr>
        <w:spacing w:after="0"/>
        <w:rPr>
          <w:rFonts w:ascii="Times New Roman" w:hAnsi="Times New Roman" w:cs="Times New Roman"/>
          <w:sz w:val="20"/>
          <w:szCs w:val="20"/>
        </w:rPr>
      </w:pPr>
    </w:p>
    <w:p w14:paraId="057183BB" w14:textId="77777777" w:rsidR="00F8577C" w:rsidRDefault="00F8577C" w:rsidP="00A834C4">
      <w:pPr>
        <w:spacing w:after="0"/>
        <w:rPr>
          <w:rFonts w:ascii="Times New Roman" w:hAnsi="Times New Roman" w:cs="Times New Roman"/>
          <w:sz w:val="20"/>
          <w:szCs w:val="20"/>
        </w:rPr>
      </w:pPr>
    </w:p>
    <w:p w14:paraId="6ED74D69" w14:textId="77777777" w:rsidR="00F8577C" w:rsidRDefault="00F8577C" w:rsidP="00A834C4">
      <w:pPr>
        <w:spacing w:after="0"/>
        <w:rPr>
          <w:rFonts w:ascii="Times New Roman" w:hAnsi="Times New Roman" w:cs="Times New Roman"/>
          <w:sz w:val="20"/>
          <w:szCs w:val="20"/>
        </w:rPr>
      </w:pPr>
    </w:p>
    <w:p w14:paraId="54C1A2FD" w14:textId="77777777" w:rsidR="00F8577C" w:rsidRDefault="00F8577C" w:rsidP="00A834C4">
      <w:pPr>
        <w:spacing w:after="0"/>
        <w:rPr>
          <w:rFonts w:ascii="Times New Roman" w:hAnsi="Times New Roman" w:cs="Times New Roman"/>
          <w:sz w:val="20"/>
          <w:szCs w:val="20"/>
        </w:rPr>
      </w:pPr>
    </w:p>
    <w:p w14:paraId="2396A8D7" w14:textId="77777777" w:rsidR="00F8577C" w:rsidRDefault="00F8577C" w:rsidP="00A834C4">
      <w:pPr>
        <w:spacing w:after="0"/>
        <w:rPr>
          <w:rFonts w:ascii="Times New Roman" w:hAnsi="Times New Roman" w:cs="Times New Roman"/>
          <w:sz w:val="20"/>
          <w:szCs w:val="20"/>
        </w:rPr>
      </w:pPr>
    </w:p>
    <w:p w14:paraId="65D80D48" w14:textId="77777777" w:rsidR="00F8577C" w:rsidRDefault="00F8577C" w:rsidP="00A834C4">
      <w:pPr>
        <w:spacing w:after="0"/>
        <w:rPr>
          <w:rFonts w:ascii="Times New Roman" w:hAnsi="Times New Roman" w:cs="Times New Roman"/>
          <w:sz w:val="20"/>
          <w:szCs w:val="20"/>
        </w:rPr>
      </w:pPr>
    </w:p>
    <w:p w14:paraId="2C826072" w14:textId="77777777" w:rsidR="00F8577C" w:rsidRDefault="00F8577C" w:rsidP="00A834C4">
      <w:pPr>
        <w:spacing w:after="0"/>
        <w:rPr>
          <w:rFonts w:ascii="Times New Roman" w:hAnsi="Times New Roman" w:cs="Times New Roman"/>
          <w:sz w:val="20"/>
          <w:szCs w:val="20"/>
        </w:rPr>
      </w:pPr>
    </w:p>
    <w:p w14:paraId="20BAAE5D" w14:textId="77777777" w:rsidR="00F8577C" w:rsidRDefault="00F8577C" w:rsidP="00A834C4">
      <w:pPr>
        <w:spacing w:after="0"/>
        <w:rPr>
          <w:rFonts w:ascii="Times New Roman" w:hAnsi="Times New Roman" w:cs="Times New Roman"/>
          <w:sz w:val="20"/>
          <w:szCs w:val="20"/>
        </w:rPr>
      </w:pPr>
    </w:p>
    <w:p w14:paraId="34BFDB0F" w14:textId="77777777" w:rsidR="00F8577C" w:rsidRDefault="00F8577C" w:rsidP="00A834C4">
      <w:pPr>
        <w:spacing w:after="0"/>
        <w:rPr>
          <w:rFonts w:ascii="Times New Roman" w:hAnsi="Times New Roman" w:cs="Times New Roman"/>
          <w:sz w:val="20"/>
          <w:szCs w:val="20"/>
        </w:rPr>
      </w:pPr>
    </w:p>
    <w:p w14:paraId="3F43ADE9" w14:textId="77777777" w:rsidR="00F8577C" w:rsidRDefault="00F8577C" w:rsidP="00A834C4">
      <w:pPr>
        <w:spacing w:after="0"/>
        <w:rPr>
          <w:rFonts w:ascii="Times New Roman" w:hAnsi="Times New Roman" w:cs="Times New Roman"/>
          <w:sz w:val="20"/>
          <w:szCs w:val="20"/>
        </w:rPr>
      </w:pPr>
    </w:p>
    <w:p w14:paraId="227386DB" w14:textId="77777777" w:rsidR="00F8577C" w:rsidRPr="00A834C4" w:rsidRDefault="00F8577C" w:rsidP="00F8577C">
      <w:pPr>
        <w:spacing w:after="0"/>
        <w:rPr>
          <w:rFonts w:ascii="Times New Roman" w:hAnsi="Times New Roman" w:cs="Times New Roman"/>
          <w:sz w:val="20"/>
          <w:szCs w:val="20"/>
        </w:rPr>
      </w:pPr>
    </w:p>
    <w:p w14:paraId="450956C6" w14:textId="77777777" w:rsidR="00B94438" w:rsidRPr="00A834C4" w:rsidRDefault="00B94438" w:rsidP="00A834C4">
      <w:pPr>
        <w:spacing w:after="0"/>
        <w:rPr>
          <w:rFonts w:ascii="Times New Roman" w:hAnsi="Times New Roman" w:cs="Times New Roman"/>
          <w:sz w:val="20"/>
          <w:szCs w:val="20"/>
          <w:lang w:val="en-AU"/>
        </w:rPr>
      </w:pPr>
    </w:p>
    <w:p w14:paraId="1252D442" w14:textId="77777777" w:rsidR="00B94438" w:rsidRDefault="00B94438" w:rsidP="00B94438">
      <w:pPr>
        <w:spacing w:after="0" w:line="240" w:lineRule="auto"/>
        <w:rPr>
          <w:sz w:val="20"/>
          <w:szCs w:val="20"/>
          <w:lang w:val="en-AU"/>
        </w:rPr>
      </w:pPr>
    </w:p>
    <w:p w14:paraId="0EA591CA" w14:textId="77777777" w:rsidR="005D1E60" w:rsidRPr="0093449A" w:rsidRDefault="005D1E60" w:rsidP="005D1E60">
      <w:pPr>
        <w:pStyle w:val="Heading2"/>
        <w:rPr>
          <w:rFonts w:ascii="Times New Roman" w:hAnsi="Times New Roman" w:cs="Times New Roman"/>
          <w:color w:val="000000" w:themeColor="text1"/>
          <w:sz w:val="28"/>
          <w:szCs w:val="28"/>
        </w:rPr>
      </w:pPr>
      <w:bookmarkStart w:id="72" w:name="_Toc134419001"/>
      <w:bookmarkStart w:id="73" w:name="_Toc134419080"/>
      <w:bookmarkStart w:id="74" w:name="_Toc134419164"/>
      <w:bookmarkStart w:id="75" w:name="_Toc134419303"/>
      <w:bookmarkStart w:id="76" w:name="_Toc134419391"/>
      <w:bookmarkStart w:id="77" w:name="_Toc134420367"/>
      <w:bookmarkStart w:id="78" w:name="_Toc134420454"/>
      <w:bookmarkStart w:id="79" w:name="_Toc134852759"/>
      <w:bookmarkStart w:id="80" w:name="_Toc134852854"/>
      <w:bookmarkStart w:id="81" w:name="_Toc135033659"/>
      <w:bookmarkStart w:id="82" w:name="_Toc135033781"/>
      <w:bookmarkStart w:id="83" w:name="_Toc135127496"/>
      <w:bookmarkStart w:id="84" w:name="_Toc271811922"/>
      <w:bookmarkStart w:id="85" w:name="_Toc271811960"/>
      <w:bookmarkStart w:id="86" w:name="_Toc319416433"/>
      <w:bookmarkStart w:id="87" w:name="_Toc320085694"/>
      <w:bookmarkStart w:id="88" w:name="_Toc320085779"/>
      <w:bookmarkStart w:id="89" w:name="_Toc508970691"/>
      <w:r w:rsidRPr="0093449A">
        <w:rPr>
          <w:rFonts w:ascii="Times New Roman" w:hAnsi="Times New Roman" w:cs="Times New Roman"/>
          <w:color w:val="000000" w:themeColor="text1"/>
          <w:sz w:val="28"/>
          <w:szCs w:val="28"/>
        </w:rPr>
        <w:t>Money Received at the School Office P</w:t>
      </w:r>
      <w:bookmarkEnd w:id="72"/>
      <w:bookmarkEnd w:id="73"/>
      <w:bookmarkEnd w:id="74"/>
      <w:bookmarkEnd w:id="75"/>
      <w:bookmarkEnd w:id="76"/>
      <w:bookmarkEnd w:id="77"/>
      <w:bookmarkEnd w:id="78"/>
      <w:bookmarkEnd w:id="79"/>
      <w:bookmarkEnd w:id="80"/>
      <w:bookmarkEnd w:id="81"/>
      <w:bookmarkEnd w:id="82"/>
      <w:bookmarkEnd w:id="83"/>
      <w:r w:rsidRPr="0093449A">
        <w:rPr>
          <w:rFonts w:ascii="Times New Roman" w:hAnsi="Times New Roman" w:cs="Times New Roman"/>
          <w:color w:val="000000" w:themeColor="text1"/>
          <w:sz w:val="28"/>
          <w:szCs w:val="28"/>
        </w:rPr>
        <w:t>rocedure</w:t>
      </w:r>
      <w:bookmarkEnd w:id="84"/>
      <w:bookmarkEnd w:id="85"/>
      <w:bookmarkEnd w:id="86"/>
      <w:bookmarkEnd w:id="87"/>
      <w:bookmarkEnd w:id="88"/>
      <w:bookmarkEnd w:id="89"/>
    </w:p>
    <w:p w14:paraId="00D6B380" w14:textId="77777777" w:rsidR="005D1E60" w:rsidRDefault="005D1E60" w:rsidP="005D1E60"/>
    <w:p w14:paraId="47B0E30E" w14:textId="77777777" w:rsidR="005D1E60" w:rsidRPr="00D96BEA" w:rsidRDefault="00D80D0E" w:rsidP="005D1E60">
      <w:pPr>
        <w:spacing w:after="0"/>
        <w:rPr>
          <w:rFonts w:ascii="Times New Roman" w:hAnsi="Times New Roman" w:cs="Times New Roman"/>
          <w:b/>
          <w:bCs/>
          <w:sz w:val="20"/>
          <w:szCs w:val="20"/>
        </w:rPr>
      </w:pPr>
      <w:r>
        <w:rPr>
          <w:rFonts w:ascii="Times New Roman" w:hAnsi="Times New Roman" w:cs="Times New Roman"/>
          <w:b/>
          <w:bCs/>
          <w:sz w:val="20"/>
          <w:szCs w:val="20"/>
        </w:rPr>
        <w:t>PURPOSE</w:t>
      </w:r>
      <w:r w:rsidR="005D1E60" w:rsidRPr="00D96BEA">
        <w:rPr>
          <w:rFonts w:ascii="Times New Roman" w:hAnsi="Times New Roman" w:cs="Times New Roman"/>
          <w:b/>
          <w:bCs/>
          <w:sz w:val="20"/>
          <w:szCs w:val="20"/>
        </w:rPr>
        <w:t>:</w:t>
      </w:r>
    </w:p>
    <w:p w14:paraId="68037AB5" w14:textId="77777777" w:rsidR="005D1E60" w:rsidRPr="00D96BEA" w:rsidRDefault="005D1E60" w:rsidP="005D1E60">
      <w:pPr>
        <w:spacing w:after="0"/>
        <w:rPr>
          <w:rFonts w:ascii="Times New Roman" w:hAnsi="Times New Roman" w:cs="Times New Roman"/>
          <w:sz w:val="20"/>
          <w:szCs w:val="20"/>
        </w:rPr>
      </w:pPr>
      <w:r w:rsidRPr="00D96BEA">
        <w:rPr>
          <w:rFonts w:ascii="Times New Roman" w:hAnsi="Times New Roman" w:cs="Times New Roman"/>
          <w:sz w:val="20"/>
          <w:szCs w:val="20"/>
        </w:rPr>
        <w:t>To ensure that the school money is processed correctly and kept safely</w:t>
      </w:r>
    </w:p>
    <w:p w14:paraId="68876943" w14:textId="77777777" w:rsidR="005D1E60" w:rsidRPr="00D96BEA" w:rsidRDefault="005D1E60" w:rsidP="005D1E60">
      <w:pPr>
        <w:spacing w:after="0"/>
        <w:rPr>
          <w:rFonts w:ascii="Times New Roman" w:hAnsi="Times New Roman" w:cs="Times New Roman"/>
          <w:sz w:val="20"/>
          <w:szCs w:val="20"/>
        </w:rPr>
      </w:pPr>
    </w:p>
    <w:p w14:paraId="2DDE24AE" w14:textId="77777777" w:rsidR="005D1E60" w:rsidRPr="00D96BEA" w:rsidRDefault="005D1E60" w:rsidP="005D1E60">
      <w:pPr>
        <w:spacing w:after="0"/>
        <w:rPr>
          <w:rFonts w:ascii="Times New Roman" w:hAnsi="Times New Roman" w:cs="Times New Roman"/>
          <w:b/>
          <w:bCs/>
          <w:sz w:val="20"/>
          <w:szCs w:val="20"/>
        </w:rPr>
      </w:pPr>
      <w:r w:rsidRPr="00D96BEA">
        <w:rPr>
          <w:rFonts w:ascii="Times New Roman" w:hAnsi="Times New Roman" w:cs="Times New Roman"/>
          <w:b/>
          <w:bCs/>
          <w:sz w:val="20"/>
          <w:szCs w:val="20"/>
        </w:rPr>
        <w:t>GUIDELINES:</w:t>
      </w:r>
    </w:p>
    <w:p w14:paraId="3E31EBEC" w14:textId="77777777" w:rsidR="005D1E60" w:rsidRPr="00D96BEA" w:rsidRDefault="005D1E60" w:rsidP="005D1E60">
      <w:pPr>
        <w:numPr>
          <w:ilvl w:val="0"/>
          <w:numId w:val="14"/>
        </w:numPr>
        <w:spacing w:after="0"/>
        <w:rPr>
          <w:rFonts w:ascii="Times New Roman" w:hAnsi="Times New Roman" w:cs="Times New Roman"/>
          <w:sz w:val="20"/>
          <w:szCs w:val="20"/>
        </w:rPr>
      </w:pPr>
      <w:r w:rsidRPr="00D96BEA">
        <w:rPr>
          <w:rFonts w:ascii="Times New Roman" w:hAnsi="Times New Roman" w:cs="Times New Roman"/>
          <w:sz w:val="20"/>
          <w:szCs w:val="20"/>
        </w:rPr>
        <w:t>Office Staff is to handle all money coming into the school</w:t>
      </w:r>
    </w:p>
    <w:p w14:paraId="1C3485DE" w14:textId="77777777" w:rsidR="005D1E60" w:rsidRPr="00D96BEA" w:rsidRDefault="005D1E60" w:rsidP="005D1E60">
      <w:pPr>
        <w:spacing w:after="0"/>
        <w:ind w:left="360"/>
        <w:rPr>
          <w:rFonts w:ascii="Times New Roman" w:hAnsi="Times New Roman" w:cs="Times New Roman"/>
          <w:sz w:val="20"/>
          <w:szCs w:val="20"/>
        </w:rPr>
      </w:pPr>
    </w:p>
    <w:p w14:paraId="260053EA" w14:textId="77777777" w:rsidR="005D1E60" w:rsidRPr="00D96BEA" w:rsidRDefault="005D1E60" w:rsidP="005D1E60">
      <w:pPr>
        <w:numPr>
          <w:ilvl w:val="0"/>
          <w:numId w:val="14"/>
        </w:numPr>
        <w:spacing w:after="0"/>
        <w:rPr>
          <w:rFonts w:ascii="Times New Roman" w:hAnsi="Times New Roman" w:cs="Times New Roman"/>
          <w:sz w:val="20"/>
          <w:szCs w:val="20"/>
        </w:rPr>
      </w:pPr>
      <w:r w:rsidRPr="00D96BEA">
        <w:rPr>
          <w:rFonts w:ascii="Times New Roman" w:hAnsi="Times New Roman" w:cs="Times New Roman"/>
          <w:sz w:val="20"/>
          <w:szCs w:val="20"/>
        </w:rPr>
        <w:t xml:space="preserve">Teachers are not to store money in the classroom. </w:t>
      </w:r>
    </w:p>
    <w:p w14:paraId="75A00FAC" w14:textId="77777777" w:rsidR="005D1E60" w:rsidRPr="00D96BEA" w:rsidRDefault="005D1E60" w:rsidP="005D1E60">
      <w:pPr>
        <w:spacing w:after="0"/>
        <w:rPr>
          <w:rFonts w:ascii="Times New Roman" w:hAnsi="Times New Roman" w:cs="Times New Roman"/>
          <w:sz w:val="20"/>
          <w:szCs w:val="20"/>
        </w:rPr>
      </w:pPr>
    </w:p>
    <w:p w14:paraId="18862742" w14:textId="77777777" w:rsidR="005D1E60" w:rsidRPr="00D96BEA" w:rsidRDefault="005D1E60" w:rsidP="005D1E60">
      <w:pPr>
        <w:numPr>
          <w:ilvl w:val="0"/>
          <w:numId w:val="14"/>
        </w:numPr>
        <w:spacing w:after="0"/>
        <w:rPr>
          <w:rFonts w:ascii="Times New Roman" w:hAnsi="Times New Roman" w:cs="Times New Roman"/>
          <w:sz w:val="20"/>
          <w:szCs w:val="20"/>
        </w:rPr>
      </w:pPr>
      <w:r w:rsidRPr="00D96BEA">
        <w:rPr>
          <w:rFonts w:ascii="Times New Roman" w:hAnsi="Times New Roman" w:cs="Times New Roman"/>
          <w:sz w:val="20"/>
          <w:szCs w:val="20"/>
        </w:rPr>
        <w:t>Money is to be receipted daily.</w:t>
      </w:r>
    </w:p>
    <w:p w14:paraId="6D9CC67F" w14:textId="77777777" w:rsidR="005D1E60" w:rsidRPr="00D96BEA" w:rsidRDefault="005D1E60" w:rsidP="005D1E60">
      <w:pPr>
        <w:spacing w:after="0"/>
        <w:rPr>
          <w:rFonts w:ascii="Times New Roman" w:hAnsi="Times New Roman" w:cs="Times New Roman"/>
          <w:sz w:val="20"/>
          <w:szCs w:val="20"/>
        </w:rPr>
      </w:pPr>
    </w:p>
    <w:p w14:paraId="3277E6D4" w14:textId="77777777" w:rsidR="005D1E60" w:rsidRPr="00D96BEA" w:rsidRDefault="005D1E60" w:rsidP="005D1E60">
      <w:pPr>
        <w:numPr>
          <w:ilvl w:val="0"/>
          <w:numId w:val="14"/>
        </w:numPr>
        <w:spacing w:after="0"/>
        <w:rPr>
          <w:rFonts w:ascii="Times New Roman" w:hAnsi="Times New Roman" w:cs="Times New Roman"/>
          <w:sz w:val="20"/>
          <w:szCs w:val="20"/>
        </w:rPr>
      </w:pPr>
      <w:r w:rsidRPr="00D96BEA">
        <w:rPr>
          <w:rFonts w:ascii="Times New Roman" w:hAnsi="Times New Roman" w:cs="Times New Roman"/>
          <w:sz w:val="20"/>
          <w:szCs w:val="20"/>
        </w:rPr>
        <w:t xml:space="preserve">Children are to bring money to school in a sealed envelope, correctly labelled with name, room   number, and purpose. </w:t>
      </w:r>
    </w:p>
    <w:p w14:paraId="3CDF340C" w14:textId="77777777" w:rsidR="005D1E60" w:rsidRPr="00D96BEA" w:rsidRDefault="005D1E60" w:rsidP="005D1E60">
      <w:pPr>
        <w:spacing w:after="0"/>
        <w:rPr>
          <w:rFonts w:ascii="Times New Roman" w:hAnsi="Times New Roman" w:cs="Times New Roman"/>
          <w:sz w:val="20"/>
          <w:szCs w:val="20"/>
        </w:rPr>
      </w:pPr>
    </w:p>
    <w:p w14:paraId="59DC92D0" w14:textId="77777777" w:rsidR="005D1E60" w:rsidRPr="00D96BEA" w:rsidRDefault="005D1E60" w:rsidP="005D1E60">
      <w:pPr>
        <w:numPr>
          <w:ilvl w:val="0"/>
          <w:numId w:val="14"/>
        </w:numPr>
        <w:spacing w:after="0"/>
        <w:rPr>
          <w:rFonts w:ascii="Times New Roman" w:hAnsi="Times New Roman" w:cs="Times New Roman"/>
          <w:sz w:val="20"/>
          <w:szCs w:val="20"/>
        </w:rPr>
      </w:pPr>
      <w:r w:rsidRPr="00D96BEA">
        <w:rPr>
          <w:rFonts w:ascii="Times New Roman" w:hAnsi="Times New Roman" w:cs="Times New Roman"/>
          <w:sz w:val="20"/>
          <w:szCs w:val="20"/>
        </w:rPr>
        <w:t>Money is to be secured in the school cashbox and kept in a locked filing cabinet.</w:t>
      </w:r>
    </w:p>
    <w:p w14:paraId="7DF92953" w14:textId="77777777" w:rsidR="005D1E60" w:rsidRPr="00D96BEA" w:rsidRDefault="005D1E60" w:rsidP="005D1E60">
      <w:pPr>
        <w:pStyle w:val="ListParagraph"/>
        <w:spacing w:after="0"/>
        <w:rPr>
          <w:rFonts w:ascii="Times New Roman" w:hAnsi="Times New Roman" w:cs="Times New Roman"/>
          <w:sz w:val="20"/>
          <w:szCs w:val="20"/>
        </w:rPr>
      </w:pPr>
    </w:p>
    <w:p w14:paraId="5AB34757" w14:textId="77777777" w:rsidR="005D1E60" w:rsidRPr="00D96BEA" w:rsidRDefault="005D1E60" w:rsidP="005D1E60">
      <w:pPr>
        <w:numPr>
          <w:ilvl w:val="0"/>
          <w:numId w:val="14"/>
        </w:numPr>
        <w:spacing w:after="0"/>
        <w:rPr>
          <w:rFonts w:ascii="Times New Roman" w:hAnsi="Times New Roman" w:cs="Times New Roman"/>
          <w:sz w:val="20"/>
          <w:szCs w:val="20"/>
        </w:rPr>
      </w:pPr>
      <w:r w:rsidRPr="00D96BEA">
        <w:rPr>
          <w:rFonts w:ascii="Times New Roman" w:hAnsi="Times New Roman" w:cs="Times New Roman"/>
          <w:sz w:val="20"/>
          <w:szCs w:val="20"/>
        </w:rPr>
        <w:t xml:space="preserve">Money can be stored in the school safe. </w:t>
      </w:r>
    </w:p>
    <w:p w14:paraId="2AC4CDEA" w14:textId="77777777" w:rsidR="005D1E60" w:rsidRPr="00D96BEA" w:rsidRDefault="005D1E60" w:rsidP="005D1E60">
      <w:pPr>
        <w:spacing w:after="0"/>
        <w:rPr>
          <w:rFonts w:ascii="Times New Roman" w:hAnsi="Times New Roman" w:cs="Times New Roman"/>
          <w:sz w:val="20"/>
          <w:szCs w:val="20"/>
        </w:rPr>
      </w:pPr>
    </w:p>
    <w:p w14:paraId="5B1C66C5" w14:textId="77777777" w:rsidR="005D1E60" w:rsidRPr="00D96BEA" w:rsidRDefault="005D1E60" w:rsidP="005D1E60">
      <w:pPr>
        <w:numPr>
          <w:ilvl w:val="0"/>
          <w:numId w:val="14"/>
        </w:numPr>
        <w:spacing w:after="0"/>
        <w:rPr>
          <w:rFonts w:ascii="Times New Roman" w:hAnsi="Times New Roman" w:cs="Times New Roman"/>
          <w:sz w:val="20"/>
          <w:szCs w:val="20"/>
        </w:rPr>
      </w:pPr>
      <w:r w:rsidRPr="00D96BEA">
        <w:rPr>
          <w:rFonts w:ascii="Times New Roman" w:hAnsi="Times New Roman" w:cs="Times New Roman"/>
          <w:sz w:val="20"/>
          <w:szCs w:val="20"/>
        </w:rPr>
        <w:t>M</w:t>
      </w:r>
      <w:bookmarkStart w:id="90" w:name="_Toc115581042"/>
      <w:r w:rsidRPr="00D96BEA">
        <w:rPr>
          <w:rFonts w:ascii="Times New Roman" w:hAnsi="Times New Roman" w:cs="Times New Roman"/>
          <w:sz w:val="20"/>
          <w:szCs w:val="20"/>
        </w:rPr>
        <w:t xml:space="preserve">oney is to be banked regularly </w:t>
      </w:r>
    </w:p>
    <w:p w14:paraId="6B9F6875" w14:textId="77777777" w:rsidR="005D1E60" w:rsidRPr="00D96BEA" w:rsidRDefault="005D1E60" w:rsidP="005D1E60">
      <w:pPr>
        <w:spacing w:after="0"/>
        <w:rPr>
          <w:rFonts w:ascii="Times New Roman" w:hAnsi="Times New Roman" w:cs="Times New Roman"/>
          <w:b/>
          <w:bCs/>
          <w:sz w:val="20"/>
          <w:szCs w:val="20"/>
        </w:rPr>
      </w:pPr>
    </w:p>
    <w:bookmarkEnd w:id="90"/>
    <w:p w14:paraId="5D7748FD" w14:textId="77777777" w:rsidR="005D1E60" w:rsidRPr="00D96BEA" w:rsidRDefault="005D1E60" w:rsidP="005D1E60">
      <w:pPr>
        <w:spacing w:after="0"/>
        <w:rPr>
          <w:rFonts w:ascii="Times New Roman" w:hAnsi="Times New Roman" w:cs="Times New Roman"/>
          <w:sz w:val="20"/>
          <w:szCs w:val="20"/>
        </w:rPr>
      </w:pPr>
    </w:p>
    <w:p w14:paraId="4437EEBF" w14:textId="77777777" w:rsidR="005D1E60" w:rsidRPr="00D96BEA" w:rsidRDefault="005D1E60" w:rsidP="005D1E60">
      <w:pPr>
        <w:spacing w:after="0"/>
        <w:rPr>
          <w:rFonts w:ascii="Times New Roman" w:hAnsi="Times New Roman" w:cs="Times New Roman"/>
          <w:sz w:val="20"/>
          <w:szCs w:val="20"/>
        </w:rPr>
      </w:pPr>
    </w:p>
    <w:p w14:paraId="30CEF140" w14:textId="77777777" w:rsidR="005D1E60" w:rsidRPr="00D96BEA" w:rsidRDefault="005D1E60" w:rsidP="005D1E60">
      <w:pPr>
        <w:spacing w:after="0"/>
        <w:rPr>
          <w:rFonts w:ascii="Times New Roman" w:hAnsi="Times New Roman" w:cs="Times New Roman"/>
          <w:sz w:val="20"/>
          <w:szCs w:val="20"/>
        </w:rPr>
      </w:pPr>
    </w:p>
    <w:p w14:paraId="0E09F241" w14:textId="77777777" w:rsidR="005D1E60" w:rsidRPr="00D96BEA" w:rsidRDefault="005D1E60" w:rsidP="005D1E60">
      <w:pPr>
        <w:spacing w:after="0"/>
        <w:rPr>
          <w:rFonts w:ascii="Times New Roman" w:hAnsi="Times New Roman" w:cs="Times New Roman"/>
          <w:sz w:val="20"/>
          <w:szCs w:val="20"/>
        </w:rPr>
      </w:pPr>
    </w:p>
    <w:p w14:paraId="2E9F5E76" w14:textId="77777777" w:rsidR="005D1E60" w:rsidRPr="00D96BEA" w:rsidRDefault="005D1E60" w:rsidP="005D1E60">
      <w:pPr>
        <w:spacing w:after="0"/>
        <w:rPr>
          <w:rFonts w:ascii="Times New Roman" w:hAnsi="Times New Roman" w:cs="Times New Roman"/>
          <w:sz w:val="20"/>
          <w:szCs w:val="20"/>
        </w:rPr>
      </w:pPr>
    </w:p>
    <w:p w14:paraId="32F7AD35" w14:textId="77777777" w:rsidR="005D1E60" w:rsidRPr="00D96BEA" w:rsidRDefault="005D1E60" w:rsidP="005D1E60">
      <w:pPr>
        <w:spacing w:after="0"/>
        <w:rPr>
          <w:rFonts w:ascii="Times New Roman" w:hAnsi="Times New Roman" w:cs="Times New Roman"/>
          <w:sz w:val="20"/>
          <w:szCs w:val="20"/>
        </w:rPr>
      </w:pPr>
    </w:p>
    <w:p w14:paraId="62BCAA03" w14:textId="77777777" w:rsidR="005D1E60" w:rsidRPr="00D96BEA" w:rsidRDefault="005D1E60" w:rsidP="005D1E60">
      <w:pPr>
        <w:spacing w:after="0"/>
        <w:rPr>
          <w:rFonts w:ascii="Times New Roman" w:hAnsi="Times New Roman" w:cs="Times New Roman"/>
          <w:sz w:val="20"/>
          <w:szCs w:val="20"/>
        </w:rPr>
      </w:pPr>
    </w:p>
    <w:p w14:paraId="7AD3142C" w14:textId="77777777" w:rsidR="005D1E60" w:rsidRPr="00D96BEA" w:rsidRDefault="005D1E60" w:rsidP="005D1E60">
      <w:pPr>
        <w:spacing w:after="0"/>
        <w:rPr>
          <w:rFonts w:ascii="Times New Roman" w:hAnsi="Times New Roman" w:cs="Times New Roman"/>
          <w:sz w:val="20"/>
          <w:szCs w:val="20"/>
        </w:rPr>
      </w:pPr>
    </w:p>
    <w:p w14:paraId="0EB9C915" w14:textId="77777777" w:rsidR="005D1E60" w:rsidRPr="00D96BEA" w:rsidRDefault="005D1E60" w:rsidP="005D1E60">
      <w:pPr>
        <w:spacing w:after="0"/>
        <w:rPr>
          <w:rFonts w:ascii="Times New Roman" w:hAnsi="Times New Roman" w:cs="Times New Roman"/>
          <w:sz w:val="20"/>
          <w:szCs w:val="20"/>
        </w:rPr>
      </w:pPr>
    </w:p>
    <w:p w14:paraId="0863F017" w14:textId="77777777" w:rsidR="005D1E60" w:rsidRPr="00D96BEA" w:rsidRDefault="005D1E60" w:rsidP="005D1E60">
      <w:pPr>
        <w:spacing w:after="0"/>
        <w:rPr>
          <w:rFonts w:ascii="Times New Roman" w:hAnsi="Times New Roman" w:cs="Times New Roman"/>
          <w:sz w:val="20"/>
          <w:szCs w:val="20"/>
        </w:rPr>
      </w:pPr>
    </w:p>
    <w:p w14:paraId="7CFE6470" w14:textId="77777777" w:rsidR="005D1E60" w:rsidRPr="00D96BEA" w:rsidRDefault="005D1E60" w:rsidP="005D1E60">
      <w:pPr>
        <w:spacing w:after="0"/>
        <w:rPr>
          <w:rFonts w:ascii="Times New Roman" w:hAnsi="Times New Roman" w:cs="Times New Roman"/>
          <w:sz w:val="20"/>
          <w:szCs w:val="20"/>
        </w:rPr>
      </w:pPr>
    </w:p>
    <w:p w14:paraId="466024D5" w14:textId="77777777" w:rsidR="005D1E60" w:rsidRPr="00D96BEA" w:rsidRDefault="005D1E60" w:rsidP="005D1E60">
      <w:pPr>
        <w:spacing w:after="0"/>
        <w:rPr>
          <w:rFonts w:ascii="Times New Roman" w:hAnsi="Times New Roman" w:cs="Times New Roman"/>
          <w:sz w:val="20"/>
          <w:szCs w:val="20"/>
        </w:rPr>
      </w:pPr>
    </w:p>
    <w:p w14:paraId="7171DADD" w14:textId="77777777" w:rsidR="005D1E60" w:rsidRPr="00D96BEA" w:rsidRDefault="005D1E60" w:rsidP="005D1E60">
      <w:pPr>
        <w:spacing w:after="0"/>
        <w:rPr>
          <w:rFonts w:ascii="Times New Roman" w:hAnsi="Times New Roman" w:cs="Times New Roman"/>
          <w:sz w:val="20"/>
          <w:szCs w:val="20"/>
        </w:rPr>
      </w:pPr>
    </w:p>
    <w:p w14:paraId="37E6482C" w14:textId="77777777" w:rsidR="005D1E60" w:rsidRPr="00D96BEA" w:rsidRDefault="005D1E60" w:rsidP="005D1E60">
      <w:pPr>
        <w:spacing w:after="0"/>
        <w:rPr>
          <w:rFonts w:ascii="Times New Roman" w:hAnsi="Times New Roman" w:cs="Times New Roman"/>
          <w:sz w:val="20"/>
          <w:szCs w:val="20"/>
        </w:rPr>
      </w:pPr>
    </w:p>
    <w:p w14:paraId="186B8B71" w14:textId="77777777" w:rsidR="005D1E60" w:rsidRDefault="005D1E60" w:rsidP="005D1E60">
      <w:pPr>
        <w:spacing w:after="0"/>
        <w:rPr>
          <w:rFonts w:ascii="Times New Roman" w:hAnsi="Times New Roman" w:cs="Times New Roman"/>
          <w:sz w:val="20"/>
          <w:szCs w:val="20"/>
        </w:rPr>
      </w:pPr>
    </w:p>
    <w:p w14:paraId="70D11E27" w14:textId="77777777" w:rsidR="005D1E60" w:rsidRDefault="005D1E60" w:rsidP="005D1E60">
      <w:pPr>
        <w:spacing w:after="0"/>
        <w:rPr>
          <w:rFonts w:ascii="Times New Roman" w:hAnsi="Times New Roman" w:cs="Times New Roman"/>
          <w:sz w:val="20"/>
          <w:szCs w:val="20"/>
        </w:rPr>
      </w:pPr>
    </w:p>
    <w:p w14:paraId="217EAF89" w14:textId="77777777" w:rsidR="005D1E60" w:rsidRDefault="005D1E60" w:rsidP="005D1E60">
      <w:pPr>
        <w:spacing w:after="0"/>
        <w:rPr>
          <w:rFonts w:ascii="Times New Roman" w:hAnsi="Times New Roman" w:cs="Times New Roman"/>
          <w:sz w:val="20"/>
          <w:szCs w:val="20"/>
        </w:rPr>
      </w:pPr>
    </w:p>
    <w:p w14:paraId="1420EDDE" w14:textId="77777777" w:rsidR="005D1E60" w:rsidRDefault="005D1E60" w:rsidP="00B94438">
      <w:pPr>
        <w:spacing w:after="0" w:line="240" w:lineRule="auto"/>
        <w:rPr>
          <w:sz w:val="20"/>
          <w:szCs w:val="20"/>
          <w:lang w:val="en-AU"/>
        </w:rPr>
      </w:pPr>
    </w:p>
    <w:p w14:paraId="4E5221FC" w14:textId="77777777" w:rsidR="005D1E60" w:rsidRDefault="005D1E60" w:rsidP="00B94438">
      <w:pPr>
        <w:spacing w:after="0" w:line="240" w:lineRule="auto"/>
        <w:rPr>
          <w:sz w:val="20"/>
          <w:szCs w:val="20"/>
          <w:lang w:val="en-AU"/>
        </w:rPr>
      </w:pPr>
    </w:p>
    <w:p w14:paraId="3FEE8D33" w14:textId="77777777" w:rsidR="005D1E60" w:rsidRDefault="005D1E60" w:rsidP="00B94438">
      <w:pPr>
        <w:spacing w:after="0" w:line="240" w:lineRule="auto"/>
        <w:rPr>
          <w:sz w:val="20"/>
          <w:szCs w:val="20"/>
          <w:lang w:val="en-AU"/>
        </w:rPr>
      </w:pPr>
    </w:p>
    <w:p w14:paraId="3DABB066" w14:textId="77777777" w:rsidR="005D1E60" w:rsidRDefault="005D1E60" w:rsidP="00B94438">
      <w:pPr>
        <w:spacing w:after="0" w:line="240" w:lineRule="auto"/>
        <w:rPr>
          <w:sz w:val="20"/>
          <w:szCs w:val="20"/>
          <w:lang w:val="en-AU"/>
        </w:rPr>
      </w:pPr>
    </w:p>
    <w:p w14:paraId="7E9B0ED8" w14:textId="77777777" w:rsidR="005D1E60" w:rsidRDefault="005D1E60" w:rsidP="00B94438">
      <w:pPr>
        <w:spacing w:after="0" w:line="240" w:lineRule="auto"/>
        <w:rPr>
          <w:sz w:val="20"/>
          <w:szCs w:val="20"/>
          <w:lang w:val="en-AU"/>
        </w:rPr>
      </w:pPr>
    </w:p>
    <w:p w14:paraId="1D9573D9" w14:textId="77777777" w:rsidR="005D1E60" w:rsidRDefault="005D1E60" w:rsidP="00B94438">
      <w:pPr>
        <w:spacing w:after="0" w:line="240" w:lineRule="auto"/>
        <w:rPr>
          <w:sz w:val="20"/>
          <w:szCs w:val="20"/>
          <w:lang w:val="en-AU"/>
        </w:rPr>
      </w:pPr>
    </w:p>
    <w:p w14:paraId="72F82863" w14:textId="77777777" w:rsidR="00FD47B9" w:rsidRDefault="00FD47B9" w:rsidP="00B94438">
      <w:pPr>
        <w:spacing w:after="0" w:line="240" w:lineRule="auto"/>
        <w:rPr>
          <w:sz w:val="20"/>
          <w:szCs w:val="20"/>
          <w:lang w:val="en-AU"/>
        </w:rPr>
      </w:pPr>
    </w:p>
    <w:p w14:paraId="35324644" w14:textId="77777777" w:rsidR="00FD47B9" w:rsidRDefault="00FD47B9" w:rsidP="00B94438">
      <w:pPr>
        <w:spacing w:after="0" w:line="240" w:lineRule="auto"/>
        <w:rPr>
          <w:sz w:val="20"/>
          <w:szCs w:val="20"/>
          <w:lang w:val="en-AU"/>
        </w:rPr>
      </w:pPr>
    </w:p>
    <w:p w14:paraId="098A1D95" w14:textId="77777777" w:rsidR="005D1E60" w:rsidRDefault="005D1E60" w:rsidP="00B94438">
      <w:pPr>
        <w:spacing w:after="0" w:line="240" w:lineRule="auto"/>
        <w:rPr>
          <w:sz w:val="20"/>
          <w:szCs w:val="20"/>
          <w:lang w:val="en-AU"/>
        </w:rPr>
      </w:pPr>
    </w:p>
    <w:p w14:paraId="129D9720" w14:textId="77777777" w:rsidR="005D1E60" w:rsidRPr="00D80D0E" w:rsidRDefault="005D1E60" w:rsidP="005D1E60">
      <w:pPr>
        <w:pStyle w:val="Heading1"/>
        <w:jc w:val="center"/>
        <w:rPr>
          <w:rFonts w:ascii="Times New Roman" w:hAnsi="Times New Roman" w:cs="Times New Roman"/>
          <w:sz w:val="36"/>
          <w:szCs w:val="36"/>
        </w:rPr>
      </w:pPr>
      <w:bookmarkStart w:id="91" w:name="_Toc135127498"/>
      <w:bookmarkStart w:id="92" w:name="_Toc271811924"/>
      <w:bookmarkStart w:id="93" w:name="_Toc271811962"/>
      <w:bookmarkStart w:id="94" w:name="_Toc319416435"/>
      <w:bookmarkStart w:id="95" w:name="_Toc320085696"/>
      <w:bookmarkStart w:id="96" w:name="_Toc320085781"/>
      <w:bookmarkStart w:id="97" w:name="_Toc508970692"/>
      <w:r w:rsidRPr="00D80D0E">
        <w:rPr>
          <w:rFonts w:ascii="Times New Roman" w:hAnsi="Times New Roman" w:cs="Times New Roman"/>
          <w:sz w:val="36"/>
          <w:szCs w:val="36"/>
        </w:rPr>
        <w:lastRenderedPageBreak/>
        <w:t>Parent Teachers Association Policy</w:t>
      </w:r>
      <w:bookmarkEnd w:id="91"/>
      <w:bookmarkEnd w:id="92"/>
      <w:bookmarkEnd w:id="93"/>
      <w:bookmarkEnd w:id="94"/>
      <w:bookmarkEnd w:id="95"/>
      <w:bookmarkEnd w:id="96"/>
      <w:bookmarkEnd w:id="97"/>
    </w:p>
    <w:p w14:paraId="42BB70BB" w14:textId="77777777" w:rsidR="005D1E60" w:rsidRDefault="005D1E60" w:rsidP="00E201EB">
      <w:pPr>
        <w:pStyle w:val="Footer"/>
        <w:tabs>
          <w:tab w:val="left" w:pos="2190"/>
        </w:tabs>
        <w:spacing w:line="360" w:lineRule="auto"/>
        <w:jc w:val="both"/>
      </w:pPr>
      <w:r>
        <w:tab/>
      </w:r>
    </w:p>
    <w:p w14:paraId="2BE08210" w14:textId="77777777" w:rsidR="005D1E60" w:rsidRPr="00D80D0E" w:rsidRDefault="005D1E60" w:rsidP="00E201EB">
      <w:pPr>
        <w:pStyle w:val="Footer"/>
        <w:spacing w:line="276" w:lineRule="auto"/>
        <w:jc w:val="both"/>
        <w:rPr>
          <w:rFonts w:ascii="Times New Roman" w:hAnsi="Times New Roman" w:cs="Times New Roman"/>
          <w:b/>
          <w:sz w:val="20"/>
          <w:szCs w:val="20"/>
        </w:rPr>
      </w:pPr>
      <w:r w:rsidRPr="00D80D0E">
        <w:rPr>
          <w:rFonts w:ascii="Times New Roman" w:hAnsi="Times New Roman" w:cs="Times New Roman"/>
          <w:b/>
          <w:sz w:val="20"/>
          <w:szCs w:val="20"/>
        </w:rPr>
        <w:t>PURPOSE</w:t>
      </w:r>
      <w:r w:rsidR="00D80D0E" w:rsidRPr="00D80D0E">
        <w:rPr>
          <w:rFonts w:ascii="Times New Roman" w:hAnsi="Times New Roman" w:cs="Times New Roman"/>
          <w:b/>
          <w:sz w:val="20"/>
          <w:szCs w:val="20"/>
        </w:rPr>
        <w:t>:</w:t>
      </w:r>
    </w:p>
    <w:p w14:paraId="5EEA6844" w14:textId="77777777" w:rsidR="005D1E60" w:rsidRPr="00184B5F" w:rsidRDefault="005D1E60" w:rsidP="00E201EB">
      <w:pPr>
        <w:pStyle w:val="Footer"/>
        <w:numPr>
          <w:ilvl w:val="0"/>
          <w:numId w:val="16"/>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 xml:space="preserve">To organise fundraising to supplement the school’s operational bulk grant funding. </w:t>
      </w:r>
    </w:p>
    <w:p w14:paraId="61AEEB57" w14:textId="77777777" w:rsidR="005D1E60" w:rsidRPr="00184B5F" w:rsidRDefault="005D1E60" w:rsidP="00E201EB">
      <w:pPr>
        <w:pStyle w:val="Footer"/>
        <w:spacing w:line="276" w:lineRule="auto"/>
        <w:ind w:left="360"/>
        <w:jc w:val="both"/>
        <w:rPr>
          <w:rFonts w:ascii="Times New Roman" w:hAnsi="Times New Roman" w:cs="Times New Roman"/>
          <w:sz w:val="20"/>
          <w:szCs w:val="20"/>
        </w:rPr>
      </w:pPr>
    </w:p>
    <w:p w14:paraId="0E87655D" w14:textId="77777777" w:rsidR="005D1E60" w:rsidRPr="00184B5F" w:rsidRDefault="005D1E60" w:rsidP="00E201EB">
      <w:pPr>
        <w:pStyle w:val="Footer"/>
        <w:numPr>
          <w:ilvl w:val="0"/>
          <w:numId w:val="16"/>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 xml:space="preserve">To organise fundraising events that bring the school and the Donovan community together. </w:t>
      </w:r>
    </w:p>
    <w:p w14:paraId="7B4864D1"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2350A36F" w14:textId="77777777" w:rsidR="005D1E60" w:rsidRPr="00184B5F" w:rsidRDefault="005D1E60" w:rsidP="00E201EB">
      <w:pPr>
        <w:pStyle w:val="Footer"/>
        <w:numPr>
          <w:ilvl w:val="0"/>
          <w:numId w:val="16"/>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 xml:space="preserve">To provide funds for the school to purchase items on the annual fundraising needs list. </w:t>
      </w:r>
    </w:p>
    <w:p w14:paraId="679A9664"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30885598" w14:textId="77777777" w:rsidR="005D1E60" w:rsidRPr="00D80D0E" w:rsidRDefault="005D1E60" w:rsidP="00E201EB">
      <w:pPr>
        <w:pStyle w:val="Footer"/>
        <w:spacing w:line="276" w:lineRule="auto"/>
        <w:jc w:val="both"/>
        <w:rPr>
          <w:rFonts w:ascii="Times New Roman" w:hAnsi="Times New Roman" w:cs="Times New Roman"/>
          <w:b/>
          <w:sz w:val="20"/>
          <w:szCs w:val="20"/>
        </w:rPr>
      </w:pPr>
      <w:r w:rsidRPr="00D80D0E">
        <w:rPr>
          <w:rFonts w:ascii="Times New Roman" w:hAnsi="Times New Roman" w:cs="Times New Roman"/>
          <w:b/>
          <w:sz w:val="20"/>
          <w:szCs w:val="20"/>
        </w:rPr>
        <w:t>GUIDELINES</w:t>
      </w:r>
      <w:r w:rsidR="00D80D0E" w:rsidRPr="00D80D0E">
        <w:rPr>
          <w:rFonts w:ascii="Times New Roman" w:hAnsi="Times New Roman" w:cs="Times New Roman"/>
          <w:b/>
          <w:sz w:val="20"/>
          <w:szCs w:val="20"/>
        </w:rPr>
        <w:t>:</w:t>
      </w:r>
    </w:p>
    <w:p w14:paraId="794864D5" w14:textId="0172C8C1"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 xml:space="preserve">The PTA Committee will meet </w:t>
      </w:r>
      <w:r w:rsidR="00B405B7">
        <w:rPr>
          <w:rFonts w:ascii="Times New Roman" w:hAnsi="Times New Roman" w:cs="Times New Roman"/>
          <w:sz w:val="20"/>
          <w:szCs w:val="20"/>
        </w:rPr>
        <w:t xml:space="preserve">once a </w:t>
      </w:r>
      <w:r w:rsidRPr="00184B5F">
        <w:rPr>
          <w:rFonts w:ascii="Times New Roman" w:hAnsi="Times New Roman" w:cs="Times New Roman"/>
          <w:sz w:val="20"/>
          <w:szCs w:val="20"/>
        </w:rPr>
        <w:t xml:space="preserve">month. </w:t>
      </w:r>
    </w:p>
    <w:p w14:paraId="69513D8E" w14:textId="77777777" w:rsidR="005D1E60" w:rsidRPr="00184B5F" w:rsidRDefault="005D1E60" w:rsidP="00E201EB">
      <w:pPr>
        <w:pStyle w:val="Footer"/>
        <w:spacing w:line="276" w:lineRule="auto"/>
        <w:ind w:left="360"/>
        <w:jc w:val="both"/>
        <w:rPr>
          <w:rFonts w:ascii="Times New Roman" w:hAnsi="Times New Roman" w:cs="Times New Roman"/>
          <w:sz w:val="20"/>
          <w:szCs w:val="20"/>
        </w:rPr>
      </w:pPr>
    </w:p>
    <w:p w14:paraId="6CB36C4A"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The PTA Annual Meeting will be held within 8 weeks of the start of the school year.</w:t>
      </w:r>
    </w:p>
    <w:p w14:paraId="3A4E4ED1"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69326C2F"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The election of PTA committee members will be conducted at the Annual Meeting and that of office-bearers at the first meeting after the Annual Meeting.</w:t>
      </w:r>
    </w:p>
    <w:p w14:paraId="4E6D331F"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4E4F0341"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 xml:space="preserve">Meetings will follow accepted meeting procedures. </w:t>
      </w:r>
    </w:p>
    <w:p w14:paraId="483CAA08"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5A53D171"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 xml:space="preserve">Accurate minutes of meetings will be kept and will include correspondence, treasurer’s report, school report, and general business. </w:t>
      </w:r>
    </w:p>
    <w:p w14:paraId="5C96C267"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1EACC7E8"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 xml:space="preserve">Monthly internal controls of finance will be in place to ensure errors or irregularities are discovered promptly. </w:t>
      </w:r>
    </w:p>
    <w:p w14:paraId="657DC4A1"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24ED3AEB"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 xml:space="preserve">A staff representative will attend PTA meetings. </w:t>
      </w:r>
    </w:p>
    <w:p w14:paraId="3BFA0876"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02236E76"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A BOT member will attend PTA meetings.</w:t>
      </w:r>
    </w:p>
    <w:p w14:paraId="2451654F"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61A84345"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The PTA Committee will discuss each year’s fundraising needs with the Principal and the PTA Staff Rep (See Fundraising Policy).</w:t>
      </w:r>
    </w:p>
    <w:p w14:paraId="0F29880F"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475560B2"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The PTA will provide the BOT with a copy of the PTA audited Annual Financial Statement</w:t>
      </w:r>
    </w:p>
    <w:p w14:paraId="316B5DD0"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7EFAC389" w14:textId="77777777" w:rsidR="005D1E60" w:rsidRPr="00184B5F" w:rsidRDefault="005D1E60" w:rsidP="00E201EB">
      <w:pPr>
        <w:pStyle w:val="Footer"/>
        <w:numPr>
          <w:ilvl w:val="0"/>
          <w:numId w:val="17"/>
        </w:numPr>
        <w:tabs>
          <w:tab w:val="clear" w:pos="4513"/>
          <w:tab w:val="clear" w:pos="9026"/>
        </w:tabs>
        <w:spacing w:line="276" w:lineRule="auto"/>
        <w:jc w:val="both"/>
        <w:rPr>
          <w:rFonts w:ascii="Times New Roman" w:hAnsi="Times New Roman" w:cs="Times New Roman"/>
          <w:sz w:val="20"/>
          <w:szCs w:val="20"/>
        </w:rPr>
      </w:pPr>
      <w:r w:rsidRPr="00184B5F">
        <w:rPr>
          <w:rFonts w:ascii="Times New Roman" w:hAnsi="Times New Roman" w:cs="Times New Roman"/>
          <w:sz w:val="20"/>
          <w:szCs w:val="20"/>
        </w:rPr>
        <w:t>The BOT has the right to stop PTA initiatives that are not in the school’s best interests.</w:t>
      </w:r>
    </w:p>
    <w:p w14:paraId="752C49D7" w14:textId="77777777" w:rsidR="005D1E60" w:rsidRPr="00184B5F" w:rsidRDefault="005D1E60" w:rsidP="00E201EB">
      <w:pPr>
        <w:pStyle w:val="Footer"/>
        <w:spacing w:line="276" w:lineRule="auto"/>
        <w:jc w:val="both"/>
        <w:rPr>
          <w:rFonts w:ascii="Times New Roman" w:hAnsi="Times New Roman" w:cs="Times New Roman"/>
          <w:sz w:val="20"/>
          <w:szCs w:val="20"/>
        </w:rPr>
      </w:pPr>
    </w:p>
    <w:p w14:paraId="3F19ACAD" w14:textId="77777777" w:rsidR="005D1E60" w:rsidRPr="00184B5F" w:rsidRDefault="005D1E60" w:rsidP="005D1E60">
      <w:pPr>
        <w:pStyle w:val="Footer"/>
        <w:spacing w:line="276" w:lineRule="auto"/>
        <w:rPr>
          <w:rFonts w:ascii="Times New Roman" w:hAnsi="Times New Roman" w:cs="Times New Roman"/>
          <w:sz w:val="20"/>
          <w:szCs w:val="20"/>
        </w:rPr>
      </w:pPr>
    </w:p>
    <w:p w14:paraId="57022E28" w14:textId="77777777" w:rsidR="005D1E60" w:rsidRPr="00184B5F" w:rsidRDefault="005D1E60" w:rsidP="005D1E60">
      <w:pPr>
        <w:pStyle w:val="Footer"/>
        <w:spacing w:line="276" w:lineRule="auto"/>
        <w:rPr>
          <w:rFonts w:ascii="Times New Roman" w:hAnsi="Times New Roman" w:cs="Times New Roman"/>
          <w:sz w:val="20"/>
          <w:szCs w:val="20"/>
        </w:rPr>
      </w:pPr>
    </w:p>
    <w:p w14:paraId="09B18F0C" w14:textId="77777777" w:rsidR="005D1E60" w:rsidRPr="00184B5F" w:rsidRDefault="005D1E60" w:rsidP="005D1E60">
      <w:pPr>
        <w:pStyle w:val="Footer"/>
        <w:spacing w:line="276" w:lineRule="auto"/>
        <w:rPr>
          <w:rFonts w:ascii="Times New Roman" w:hAnsi="Times New Roman" w:cs="Times New Roman"/>
          <w:sz w:val="20"/>
          <w:szCs w:val="20"/>
        </w:rPr>
      </w:pPr>
    </w:p>
    <w:p w14:paraId="7BC98304" w14:textId="77777777" w:rsidR="005D1E60" w:rsidRDefault="005D1E60" w:rsidP="005D1E60">
      <w:pPr>
        <w:spacing w:after="0"/>
        <w:rPr>
          <w:rFonts w:ascii="Times New Roman" w:hAnsi="Times New Roman" w:cs="Times New Roman"/>
          <w:sz w:val="20"/>
          <w:szCs w:val="20"/>
          <w:lang w:val="en-AU"/>
        </w:rPr>
      </w:pPr>
    </w:p>
    <w:p w14:paraId="7CB4317A" w14:textId="77777777" w:rsidR="005A368B" w:rsidRDefault="005A368B" w:rsidP="005D1E60">
      <w:pPr>
        <w:spacing w:after="0"/>
        <w:rPr>
          <w:rFonts w:ascii="Times New Roman" w:hAnsi="Times New Roman" w:cs="Times New Roman"/>
          <w:sz w:val="20"/>
          <w:szCs w:val="20"/>
          <w:lang w:val="en-AU"/>
        </w:rPr>
      </w:pPr>
    </w:p>
    <w:p w14:paraId="27DB0D6F" w14:textId="77777777" w:rsidR="005A368B" w:rsidRDefault="005A368B" w:rsidP="005D1E60">
      <w:pPr>
        <w:spacing w:after="0"/>
        <w:rPr>
          <w:rFonts w:ascii="Times New Roman" w:hAnsi="Times New Roman" w:cs="Times New Roman"/>
          <w:sz w:val="20"/>
          <w:szCs w:val="20"/>
          <w:lang w:val="en-AU"/>
        </w:rPr>
      </w:pPr>
    </w:p>
    <w:p w14:paraId="199F1565" w14:textId="77777777" w:rsidR="005D1E60" w:rsidRDefault="005D1E60" w:rsidP="005D1E60">
      <w:pPr>
        <w:pStyle w:val="Heading1"/>
        <w:jc w:val="center"/>
      </w:pPr>
    </w:p>
    <w:p w14:paraId="64BE728C" w14:textId="77777777" w:rsidR="00FD47B9" w:rsidRDefault="00FD47B9" w:rsidP="00FD47B9">
      <w:pPr>
        <w:rPr>
          <w:lang w:val="en-AU"/>
        </w:rPr>
      </w:pPr>
    </w:p>
    <w:p w14:paraId="793D4883" w14:textId="77777777" w:rsidR="00FD47B9" w:rsidRPr="00FD47B9" w:rsidRDefault="00FD47B9" w:rsidP="00FD47B9">
      <w:pPr>
        <w:rPr>
          <w:lang w:val="en-AU"/>
        </w:rPr>
      </w:pPr>
    </w:p>
    <w:p w14:paraId="070494C5" w14:textId="77777777" w:rsidR="005D1E60" w:rsidRDefault="005D1E60" w:rsidP="00B94438">
      <w:pPr>
        <w:spacing w:after="0" w:line="240" w:lineRule="auto"/>
        <w:rPr>
          <w:sz w:val="20"/>
          <w:szCs w:val="20"/>
          <w:lang w:val="en-AU"/>
        </w:rPr>
      </w:pPr>
    </w:p>
    <w:p w14:paraId="55CBEB35" w14:textId="77777777" w:rsidR="006A35F9" w:rsidRPr="00D80D0E" w:rsidRDefault="007C203E" w:rsidP="00E201EB">
      <w:pPr>
        <w:pStyle w:val="Heading1"/>
        <w:jc w:val="center"/>
        <w:rPr>
          <w:rFonts w:ascii="Times New Roman" w:hAnsi="Times New Roman" w:cs="Times New Roman"/>
          <w:sz w:val="36"/>
          <w:szCs w:val="36"/>
        </w:rPr>
      </w:pPr>
      <w:bookmarkStart w:id="98" w:name="_Toc508970693"/>
      <w:bookmarkStart w:id="99" w:name="_Toc134418997"/>
      <w:bookmarkStart w:id="100" w:name="_Toc134419076"/>
      <w:bookmarkStart w:id="101" w:name="_Toc134419160"/>
      <w:bookmarkStart w:id="102" w:name="_Toc134419299"/>
      <w:bookmarkStart w:id="103" w:name="_Toc134419387"/>
      <w:bookmarkStart w:id="104" w:name="_Toc134420363"/>
      <w:bookmarkStart w:id="105" w:name="_Toc134420450"/>
      <w:bookmarkStart w:id="106" w:name="_Toc134852755"/>
      <w:bookmarkStart w:id="107" w:name="_Toc134852850"/>
      <w:bookmarkStart w:id="108" w:name="_Toc135033655"/>
      <w:bookmarkStart w:id="109" w:name="_Toc135033777"/>
      <w:bookmarkStart w:id="110" w:name="_Toc135127492"/>
      <w:bookmarkStart w:id="111" w:name="_Toc271811917"/>
      <w:bookmarkStart w:id="112" w:name="_Toc271811955"/>
      <w:bookmarkStart w:id="113" w:name="_Toc319416428"/>
      <w:bookmarkStart w:id="114" w:name="_Toc320085689"/>
      <w:bookmarkStart w:id="115" w:name="_Toc320085774"/>
      <w:r w:rsidRPr="00D80D0E">
        <w:rPr>
          <w:rFonts w:ascii="Times New Roman" w:hAnsi="Times New Roman" w:cs="Times New Roman"/>
          <w:sz w:val="36"/>
          <w:szCs w:val="36"/>
        </w:rPr>
        <w:lastRenderedPageBreak/>
        <w:t>P</w:t>
      </w:r>
      <w:r w:rsidR="006A35F9" w:rsidRPr="00D80D0E">
        <w:rPr>
          <w:rFonts w:ascii="Times New Roman" w:hAnsi="Times New Roman" w:cs="Times New Roman"/>
          <w:sz w:val="36"/>
          <w:szCs w:val="36"/>
        </w:rPr>
        <w:t>roperty Policy</w:t>
      </w:r>
      <w:bookmarkEnd w:id="98"/>
    </w:p>
    <w:p w14:paraId="0B0B3F73" w14:textId="77777777" w:rsidR="006A35F9" w:rsidRPr="00650A6C" w:rsidRDefault="006A35F9" w:rsidP="00E201EB">
      <w:pPr>
        <w:jc w:val="both"/>
        <w:rPr>
          <w:b/>
        </w:rPr>
      </w:pPr>
    </w:p>
    <w:p w14:paraId="498DE788" w14:textId="77777777" w:rsidR="00034365" w:rsidRDefault="00D80D0E" w:rsidP="00E201EB">
      <w:pPr>
        <w:jc w:val="both"/>
        <w:rPr>
          <w:rFonts w:ascii="Times New Roman" w:hAnsi="Times New Roman" w:cs="Times New Roman"/>
          <w:sz w:val="20"/>
          <w:szCs w:val="20"/>
        </w:rPr>
      </w:pPr>
      <w:r>
        <w:rPr>
          <w:rFonts w:ascii="Times New Roman" w:hAnsi="Times New Roman" w:cs="Times New Roman"/>
          <w:b/>
          <w:sz w:val="20"/>
          <w:szCs w:val="20"/>
        </w:rPr>
        <w:t>PURPOSE</w:t>
      </w:r>
      <w:r w:rsidR="00034365">
        <w:rPr>
          <w:rFonts w:ascii="Times New Roman" w:hAnsi="Times New Roman" w:cs="Times New Roman"/>
          <w:sz w:val="20"/>
          <w:szCs w:val="20"/>
        </w:rPr>
        <w:t xml:space="preserve">: </w:t>
      </w:r>
    </w:p>
    <w:p w14:paraId="63F8348E" w14:textId="77777777" w:rsidR="00034365" w:rsidRDefault="00034365" w:rsidP="00E201EB">
      <w:pPr>
        <w:jc w:val="both"/>
        <w:rPr>
          <w:rFonts w:ascii="Times New Roman" w:hAnsi="Times New Roman" w:cs="Times New Roman"/>
          <w:sz w:val="20"/>
          <w:szCs w:val="20"/>
        </w:rPr>
      </w:pPr>
      <w:r>
        <w:rPr>
          <w:rFonts w:ascii="Times New Roman" w:hAnsi="Times New Roman" w:cs="Times New Roman"/>
          <w:sz w:val="20"/>
          <w:szCs w:val="20"/>
        </w:rPr>
        <w:t xml:space="preserve">To ensure a high standard of property maintenance, development and general care so that the school’s buildings and facilities provide a safe, attractive environment suited to the needs of students and staff. </w:t>
      </w:r>
    </w:p>
    <w:p w14:paraId="440517DB" w14:textId="77777777" w:rsidR="00034365" w:rsidRDefault="00034365" w:rsidP="00E201EB">
      <w:pPr>
        <w:jc w:val="both"/>
        <w:rPr>
          <w:rFonts w:ascii="Times New Roman" w:hAnsi="Times New Roman" w:cs="Times New Roman"/>
          <w:sz w:val="20"/>
          <w:szCs w:val="20"/>
        </w:rPr>
      </w:pPr>
    </w:p>
    <w:p w14:paraId="12711875" w14:textId="77777777" w:rsidR="00034365" w:rsidRPr="00650A6C" w:rsidRDefault="00D80D0E" w:rsidP="00E201EB">
      <w:pPr>
        <w:jc w:val="both"/>
        <w:rPr>
          <w:rFonts w:ascii="Times New Roman" w:hAnsi="Times New Roman" w:cs="Times New Roman"/>
          <w:b/>
          <w:sz w:val="20"/>
          <w:szCs w:val="20"/>
        </w:rPr>
      </w:pPr>
      <w:r>
        <w:rPr>
          <w:rFonts w:ascii="Times New Roman" w:hAnsi="Times New Roman" w:cs="Times New Roman"/>
          <w:b/>
          <w:sz w:val="20"/>
          <w:szCs w:val="20"/>
        </w:rPr>
        <w:t>OBJECTIVES</w:t>
      </w:r>
      <w:r w:rsidR="00650A6C" w:rsidRPr="00650A6C">
        <w:rPr>
          <w:rFonts w:ascii="Times New Roman" w:hAnsi="Times New Roman" w:cs="Times New Roman"/>
          <w:b/>
          <w:sz w:val="20"/>
          <w:szCs w:val="20"/>
        </w:rPr>
        <w:t>:</w:t>
      </w:r>
    </w:p>
    <w:p w14:paraId="17C40990" w14:textId="77777777" w:rsidR="00034365" w:rsidRDefault="00034365" w:rsidP="00E201EB">
      <w:pPr>
        <w:jc w:val="both"/>
        <w:rPr>
          <w:rFonts w:ascii="Times New Roman" w:hAnsi="Times New Roman" w:cs="Times New Roman"/>
          <w:sz w:val="20"/>
          <w:szCs w:val="20"/>
        </w:rPr>
      </w:pPr>
      <w:r>
        <w:rPr>
          <w:rFonts w:ascii="Times New Roman" w:hAnsi="Times New Roman" w:cs="Times New Roman"/>
          <w:sz w:val="20"/>
          <w:szCs w:val="20"/>
        </w:rPr>
        <w:t>The Board of Trustees designates who is responsible for the implementation of the Property Management Programmes</w:t>
      </w:r>
    </w:p>
    <w:p w14:paraId="56AF909C" w14:textId="77777777" w:rsidR="00034365" w:rsidRDefault="00034365" w:rsidP="00E201EB">
      <w:pPr>
        <w:jc w:val="both"/>
        <w:rPr>
          <w:rFonts w:ascii="Times New Roman" w:hAnsi="Times New Roman" w:cs="Times New Roman"/>
          <w:sz w:val="20"/>
          <w:szCs w:val="20"/>
        </w:rPr>
      </w:pPr>
      <w:r>
        <w:rPr>
          <w:rFonts w:ascii="Times New Roman" w:hAnsi="Times New Roman" w:cs="Times New Roman"/>
          <w:sz w:val="20"/>
          <w:szCs w:val="20"/>
        </w:rPr>
        <w:t xml:space="preserve">The Principal is responsible for the day to day property maintenance of the school </w:t>
      </w:r>
    </w:p>
    <w:p w14:paraId="284B8C76" w14:textId="77777777" w:rsidR="00034365" w:rsidRDefault="00034365" w:rsidP="00E201EB">
      <w:pPr>
        <w:jc w:val="both"/>
        <w:rPr>
          <w:rFonts w:ascii="Times New Roman" w:hAnsi="Times New Roman" w:cs="Times New Roman"/>
          <w:sz w:val="20"/>
          <w:szCs w:val="20"/>
        </w:rPr>
      </w:pPr>
      <w:r>
        <w:rPr>
          <w:rFonts w:ascii="Times New Roman" w:hAnsi="Times New Roman" w:cs="Times New Roman"/>
          <w:sz w:val="20"/>
          <w:szCs w:val="20"/>
        </w:rPr>
        <w:t xml:space="preserve">The </w:t>
      </w:r>
      <w:r w:rsidR="00EC31AF">
        <w:rPr>
          <w:rFonts w:ascii="Times New Roman" w:hAnsi="Times New Roman" w:cs="Times New Roman"/>
          <w:sz w:val="20"/>
          <w:szCs w:val="20"/>
        </w:rPr>
        <w:t xml:space="preserve">Board of Trustees Property Person reports to the Board at each meeting. </w:t>
      </w:r>
    </w:p>
    <w:p w14:paraId="755851E5" w14:textId="77777777" w:rsidR="00EC31AF" w:rsidRDefault="00EC31AF" w:rsidP="00E201EB">
      <w:pPr>
        <w:jc w:val="both"/>
        <w:rPr>
          <w:rFonts w:ascii="Times New Roman" w:hAnsi="Times New Roman" w:cs="Times New Roman"/>
          <w:sz w:val="20"/>
          <w:szCs w:val="20"/>
        </w:rPr>
      </w:pPr>
    </w:p>
    <w:p w14:paraId="584AC5E3" w14:textId="77777777" w:rsidR="00EC31AF" w:rsidRPr="00650A6C" w:rsidRDefault="00D80D0E" w:rsidP="00E201EB">
      <w:pPr>
        <w:jc w:val="both"/>
        <w:rPr>
          <w:rFonts w:ascii="Times New Roman" w:hAnsi="Times New Roman" w:cs="Times New Roman"/>
          <w:b/>
          <w:sz w:val="20"/>
          <w:szCs w:val="20"/>
        </w:rPr>
      </w:pPr>
      <w:r>
        <w:rPr>
          <w:rFonts w:ascii="Times New Roman" w:hAnsi="Times New Roman" w:cs="Times New Roman"/>
          <w:b/>
          <w:sz w:val="20"/>
          <w:szCs w:val="20"/>
        </w:rPr>
        <w:t>MAINTENANCE</w:t>
      </w:r>
      <w:r w:rsidR="00650A6C" w:rsidRPr="00650A6C">
        <w:rPr>
          <w:rFonts w:ascii="Times New Roman" w:hAnsi="Times New Roman" w:cs="Times New Roman"/>
          <w:b/>
          <w:sz w:val="20"/>
          <w:szCs w:val="20"/>
        </w:rPr>
        <w:t>:</w:t>
      </w:r>
    </w:p>
    <w:p w14:paraId="47966D81" w14:textId="703D32E4" w:rsidR="00EC31AF" w:rsidRDefault="00EC31AF" w:rsidP="00E201EB">
      <w:pPr>
        <w:jc w:val="both"/>
        <w:rPr>
          <w:rFonts w:ascii="Times New Roman" w:hAnsi="Times New Roman" w:cs="Times New Roman"/>
          <w:sz w:val="20"/>
          <w:szCs w:val="20"/>
        </w:rPr>
      </w:pPr>
      <w:r>
        <w:rPr>
          <w:rFonts w:ascii="Times New Roman" w:hAnsi="Times New Roman" w:cs="Times New Roman"/>
          <w:sz w:val="20"/>
          <w:szCs w:val="20"/>
        </w:rPr>
        <w:t>The Principal and Property Con</w:t>
      </w:r>
      <w:r w:rsidR="00650A6C">
        <w:rPr>
          <w:rFonts w:ascii="Times New Roman" w:hAnsi="Times New Roman" w:cs="Times New Roman"/>
          <w:sz w:val="20"/>
          <w:szCs w:val="20"/>
        </w:rPr>
        <w:t>sultant in consultation with the</w:t>
      </w:r>
      <w:r>
        <w:rPr>
          <w:rFonts w:ascii="Times New Roman" w:hAnsi="Times New Roman" w:cs="Times New Roman"/>
          <w:sz w:val="20"/>
          <w:szCs w:val="20"/>
        </w:rPr>
        <w:t xml:space="preserve"> Board of Trustees Pr</w:t>
      </w:r>
      <w:r w:rsidR="00650A6C">
        <w:rPr>
          <w:rFonts w:ascii="Times New Roman" w:hAnsi="Times New Roman" w:cs="Times New Roman"/>
          <w:sz w:val="20"/>
          <w:szCs w:val="20"/>
        </w:rPr>
        <w:t>operty Person prepares a coste</w:t>
      </w:r>
      <w:r w:rsidR="008E21B9">
        <w:rPr>
          <w:rFonts w:ascii="Times New Roman" w:hAnsi="Times New Roman" w:cs="Times New Roman"/>
          <w:sz w:val="20"/>
          <w:szCs w:val="20"/>
        </w:rPr>
        <w:t>d, prioritis</w:t>
      </w:r>
      <w:r w:rsidR="00650A6C">
        <w:rPr>
          <w:rFonts w:ascii="Times New Roman" w:hAnsi="Times New Roman" w:cs="Times New Roman"/>
          <w:sz w:val="20"/>
          <w:szCs w:val="20"/>
        </w:rPr>
        <w:t>ed and time-scheduled maintenance programme according to the 10 year maintenance and development schedule for approval and implementation by the Board.</w:t>
      </w:r>
    </w:p>
    <w:p w14:paraId="70F3D81C" w14:textId="77777777" w:rsidR="00650A6C" w:rsidRDefault="00650A6C" w:rsidP="00E201EB">
      <w:pPr>
        <w:jc w:val="both"/>
        <w:rPr>
          <w:rFonts w:ascii="Times New Roman" w:hAnsi="Times New Roman" w:cs="Times New Roman"/>
          <w:sz w:val="20"/>
          <w:szCs w:val="20"/>
        </w:rPr>
      </w:pPr>
      <w:r>
        <w:rPr>
          <w:rFonts w:ascii="Times New Roman" w:hAnsi="Times New Roman" w:cs="Times New Roman"/>
          <w:sz w:val="20"/>
          <w:szCs w:val="20"/>
        </w:rPr>
        <w:t xml:space="preserve">The maintenance programme is reviewed annually </w:t>
      </w:r>
    </w:p>
    <w:p w14:paraId="55B699BD" w14:textId="77777777" w:rsidR="00650A6C" w:rsidRDefault="00650A6C" w:rsidP="00E201EB">
      <w:pPr>
        <w:jc w:val="both"/>
        <w:rPr>
          <w:rFonts w:ascii="Times New Roman" w:hAnsi="Times New Roman" w:cs="Times New Roman"/>
          <w:sz w:val="20"/>
          <w:szCs w:val="20"/>
        </w:rPr>
      </w:pPr>
      <w:r>
        <w:rPr>
          <w:rFonts w:ascii="Times New Roman" w:hAnsi="Times New Roman" w:cs="Times New Roman"/>
          <w:sz w:val="20"/>
          <w:szCs w:val="20"/>
        </w:rPr>
        <w:t xml:space="preserve">The maintenance budget makes provision for unplanned emergencies </w:t>
      </w:r>
    </w:p>
    <w:p w14:paraId="5934D355" w14:textId="77777777" w:rsidR="00650A6C" w:rsidRDefault="00650A6C" w:rsidP="00E201EB">
      <w:pPr>
        <w:jc w:val="both"/>
        <w:rPr>
          <w:rFonts w:ascii="Times New Roman" w:hAnsi="Times New Roman" w:cs="Times New Roman"/>
          <w:sz w:val="20"/>
          <w:szCs w:val="20"/>
        </w:rPr>
      </w:pPr>
    </w:p>
    <w:p w14:paraId="5A9C3E64" w14:textId="77777777" w:rsidR="00650A6C" w:rsidRPr="00650A6C" w:rsidRDefault="00D80D0E" w:rsidP="00E201EB">
      <w:pPr>
        <w:jc w:val="both"/>
        <w:rPr>
          <w:rFonts w:ascii="Times New Roman" w:hAnsi="Times New Roman" w:cs="Times New Roman"/>
          <w:b/>
          <w:sz w:val="20"/>
          <w:szCs w:val="20"/>
        </w:rPr>
      </w:pPr>
      <w:r>
        <w:rPr>
          <w:rFonts w:ascii="Times New Roman" w:hAnsi="Times New Roman" w:cs="Times New Roman"/>
          <w:b/>
          <w:sz w:val="20"/>
          <w:szCs w:val="20"/>
        </w:rPr>
        <w:t>DEVELOPMENT</w:t>
      </w:r>
      <w:r w:rsidR="00650A6C" w:rsidRPr="00650A6C">
        <w:rPr>
          <w:rFonts w:ascii="Times New Roman" w:hAnsi="Times New Roman" w:cs="Times New Roman"/>
          <w:b/>
          <w:sz w:val="20"/>
          <w:szCs w:val="20"/>
        </w:rPr>
        <w:t>:</w:t>
      </w:r>
    </w:p>
    <w:p w14:paraId="37126C5A" w14:textId="17B293BE" w:rsidR="00650A6C" w:rsidRDefault="00650A6C" w:rsidP="00E201EB">
      <w:pPr>
        <w:jc w:val="both"/>
        <w:rPr>
          <w:rFonts w:ascii="Times New Roman" w:hAnsi="Times New Roman" w:cs="Times New Roman"/>
          <w:sz w:val="20"/>
          <w:szCs w:val="20"/>
        </w:rPr>
      </w:pPr>
      <w:r>
        <w:rPr>
          <w:rFonts w:ascii="Times New Roman" w:hAnsi="Times New Roman" w:cs="Times New Roman"/>
          <w:sz w:val="20"/>
          <w:szCs w:val="20"/>
        </w:rPr>
        <w:t>The Principal and Property Consultant in consultation with the Board of Trustees Property Person prepares and recommends for Bo</w:t>
      </w:r>
      <w:r w:rsidR="008E21B9">
        <w:rPr>
          <w:rFonts w:ascii="Times New Roman" w:hAnsi="Times New Roman" w:cs="Times New Roman"/>
          <w:sz w:val="20"/>
          <w:szCs w:val="20"/>
        </w:rPr>
        <w:t>ard approval a costed, prioritis</w:t>
      </w:r>
      <w:r>
        <w:rPr>
          <w:rFonts w:ascii="Times New Roman" w:hAnsi="Times New Roman" w:cs="Times New Roman"/>
          <w:sz w:val="20"/>
          <w:szCs w:val="20"/>
        </w:rPr>
        <w:t xml:space="preserve">ed and time-scheduled 5 Year Property Plan programme of development projects. </w:t>
      </w:r>
    </w:p>
    <w:p w14:paraId="58D3935B" w14:textId="77777777" w:rsidR="00650A6C" w:rsidRPr="00034365" w:rsidRDefault="00650A6C" w:rsidP="00E201EB">
      <w:pPr>
        <w:jc w:val="both"/>
        <w:rPr>
          <w:rFonts w:ascii="Times New Roman" w:hAnsi="Times New Roman" w:cs="Times New Roman"/>
          <w:sz w:val="20"/>
          <w:szCs w:val="20"/>
        </w:rPr>
      </w:pPr>
      <w:r>
        <w:rPr>
          <w:rFonts w:ascii="Times New Roman" w:hAnsi="Times New Roman" w:cs="Times New Roman"/>
          <w:sz w:val="20"/>
          <w:szCs w:val="20"/>
        </w:rPr>
        <w:t>The programme of development projects is reviewed annually</w:t>
      </w:r>
    </w:p>
    <w:p w14:paraId="47C90205" w14:textId="77777777" w:rsidR="006A35F9" w:rsidRPr="006A35F9" w:rsidRDefault="006A35F9" w:rsidP="006A35F9"/>
    <w:p w14:paraId="055F4C3E" w14:textId="77777777" w:rsidR="006A35F9" w:rsidRDefault="006A35F9" w:rsidP="00650A6C">
      <w:pPr>
        <w:pStyle w:val="Heading2"/>
        <w:tabs>
          <w:tab w:val="num" w:pos="426"/>
        </w:tabs>
        <w:rPr>
          <w:rFonts w:ascii="Times New Roman" w:hAnsi="Times New Roman" w:cs="Times New Roman"/>
          <w:color w:val="auto"/>
          <w:sz w:val="28"/>
          <w:szCs w:val="28"/>
        </w:rPr>
      </w:pPr>
    </w:p>
    <w:p w14:paraId="33FC9282" w14:textId="77777777" w:rsidR="00650A6C" w:rsidRPr="00650A6C" w:rsidRDefault="00650A6C" w:rsidP="00650A6C"/>
    <w:p w14:paraId="7B8D509A" w14:textId="77777777" w:rsidR="006A35F9" w:rsidRDefault="006A35F9" w:rsidP="00124B86">
      <w:pPr>
        <w:pStyle w:val="Heading2"/>
        <w:tabs>
          <w:tab w:val="num" w:pos="426"/>
        </w:tabs>
        <w:ind w:left="426" w:hanging="426"/>
        <w:rPr>
          <w:rFonts w:ascii="Times New Roman" w:hAnsi="Times New Roman" w:cs="Times New Roman"/>
          <w:color w:val="auto"/>
          <w:sz w:val="28"/>
          <w:szCs w:val="28"/>
        </w:rPr>
      </w:pPr>
    </w:p>
    <w:p w14:paraId="3F13B9C2" w14:textId="77777777" w:rsidR="00FD47B9" w:rsidRDefault="00FD47B9" w:rsidP="00FD47B9"/>
    <w:p w14:paraId="72CA1E2A" w14:textId="77777777" w:rsidR="00FD47B9" w:rsidRDefault="00FD47B9" w:rsidP="00FD47B9"/>
    <w:p w14:paraId="4EF43787" w14:textId="77777777" w:rsidR="00FD47B9" w:rsidRPr="00FD47B9" w:rsidRDefault="00FD47B9" w:rsidP="00FD47B9"/>
    <w:p w14:paraId="775A19CE" w14:textId="77777777" w:rsidR="00650A6C" w:rsidRPr="00650A6C" w:rsidRDefault="00650A6C" w:rsidP="00650A6C"/>
    <w:p w14:paraId="569CE966" w14:textId="77777777" w:rsidR="000765DC" w:rsidRPr="006579CF" w:rsidRDefault="0093449A" w:rsidP="00124B86">
      <w:pPr>
        <w:pStyle w:val="Heading2"/>
        <w:tabs>
          <w:tab w:val="num" w:pos="426"/>
        </w:tabs>
        <w:ind w:left="426" w:hanging="426"/>
        <w:rPr>
          <w:rFonts w:ascii="Times New Roman" w:hAnsi="Times New Roman" w:cs="Times New Roman"/>
          <w:sz w:val="32"/>
          <w:szCs w:val="32"/>
        </w:rPr>
      </w:pPr>
      <w:bookmarkStart w:id="116" w:name="_Toc508970694"/>
      <w:r w:rsidRPr="006579CF">
        <w:rPr>
          <w:rFonts w:ascii="Times New Roman" w:hAnsi="Times New Roman" w:cs="Times New Roman"/>
          <w:color w:val="auto"/>
          <w:sz w:val="32"/>
          <w:szCs w:val="32"/>
        </w:rPr>
        <w:lastRenderedPageBreak/>
        <w:t>Property Procedure</w:t>
      </w:r>
      <w:r w:rsidR="00D80D0E" w:rsidRPr="006579CF">
        <w:rPr>
          <w:rFonts w:ascii="Times New Roman" w:hAnsi="Times New Roman" w:cs="Times New Roman"/>
          <w:color w:val="auto"/>
          <w:sz w:val="32"/>
          <w:szCs w:val="32"/>
        </w:rPr>
        <w:t>s</w:t>
      </w:r>
      <w:bookmarkEnd w:id="116"/>
    </w:p>
    <w:p w14:paraId="5CB2C7BE" w14:textId="77777777" w:rsidR="000765DC" w:rsidRDefault="000765DC" w:rsidP="006579CF">
      <w:pPr>
        <w:ind w:left="360"/>
        <w:jc w:val="both"/>
        <w:rPr>
          <w:rFonts w:ascii="Times New Roman" w:hAnsi="Times New Roman"/>
          <w:b/>
          <w:sz w:val="28"/>
        </w:rPr>
      </w:pPr>
    </w:p>
    <w:p w14:paraId="51A5AE1F" w14:textId="77777777" w:rsidR="000765DC" w:rsidRPr="007636F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 xml:space="preserve">There shall be a report by the BOT Property </w:t>
      </w:r>
      <w:r>
        <w:rPr>
          <w:rFonts w:ascii="Times New Roman" w:hAnsi="Times New Roman"/>
          <w:sz w:val="20"/>
        </w:rPr>
        <w:t>Member</w:t>
      </w:r>
      <w:r w:rsidRPr="007636F5">
        <w:rPr>
          <w:rFonts w:ascii="Times New Roman" w:hAnsi="Times New Roman"/>
          <w:sz w:val="20"/>
          <w:szCs w:val="20"/>
        </w:rPr>
        <w:t xml:space="preserve"> to the Board of Trustees on the state of all school buildings, grounds and plant as often as practicable.</w:t>
      </w:r>
    </w:p>
    <w:p w14:paraId="5C15BCE4" w14:textId="77777777" w:rsidR="000765DC" w:rsidRPr="007636F5" w:rsidRDefault="000765DC" w:rsidP="006579CF">
      <w:pPr>
        <w:ind w:left="360"/>
        <w:jc w:val="both"/>
        <w:rPr>
          <w:rFonts w:ascii="Times New Roman" w:hAnsi="Times New Roman"/>
          <w:sz w:val="20"/>
          <w:szCs w:val="20"/>
        </w:rPr>
      </w:pPr>
    </w:p>
    <w:p w14:paraId="48FC6AAB" w14:textId="77777777" w:rsidR="000765DC" w:rsidRPr="007636F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 xml:space="preserve">Each month the adventure playground and all outside equipment shall be checked for safety. </w:t>
      </w:r>
      <w:r w:rsidRPr="007636F5">
        <w:rPr>
          <w:rFonts w:ascii="Times New Roman" w:hAnsi="Times New Roman"/>
          <w:iCs/>
          <w:sz w:val="20"/>
          <w:szCs w:val="20"/>
        </w:rPr>
        <w:t xml:space="preserve">Check sheets to be completed and signed off. </w:t>
      </w:r>
    </w:p>
    <w:p w14:paraId="1694F4EB" w14:textId="77777777" w:rsidR="000765DC" w:rsidRPr="007636F5" w:rsidRDefault="000765DC" w:rsidP="006579CF">
      <w:pPr>
        <w:jc w:val="both"/>
        <w:rPr>
          <w:rFonts w:ascii="Times New Roman" w:hAnsi="Times New Roman"/>
          <w:sz w:val="20"/>
          <w:szCs w:val="20"/>
        </w:rPr>
      </w:pPr>
    </w:p>
    <w:p w14:paraId="6B84AA31" w14:textId="77777777" w:rsidR="000765DC" w:rsidRPr="007636F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During the first week of each term the school grounds shall be checked for safety</w:t>
      </w:r>
    </w:p>
    <w:p w14:paraId="5B821D4C" w14:textId="77777777" w:rsidR="000765DC" w:rsidRPr="007636F5" w:rsidRDefault="000765DC" w:rsidP="006579CF">
      <w:pPr>
        <w:jc w:val="both"/>
        <w:rPr>
          <w:rFonts w:ascii="Times New Roman" w:hAnsi="Times New Roman"/>
          <w:sz w:val="20"/>
          <w:szCs w:val="20"/>
        </w:rPr>
      </w:pPr>
    </w:p>
    <w:p w14:paraId="29AAE46C" w14:textId="77777777" w:rsidR="000765DC" w:rsidRPr="007636F5" w:rsidRDefault="000765DC" w:rsidP="006579CF">
      <w:pPr>
        <w:numPr>
          <w:ilvl w:val="0"/>
          <w:numId w:val="30"/>
        </w:numPr>
        <w:spacing w:after="0" w:line="240" w:lineRule="auto"/>
        <w:jc w:val="both"/>
        <w:rPr>
          <w:rFonts w:ascii="Times New Roman" w:hAnsi="Times New Roman"/>
          <w:sz w:val="20"/>
          <w:szCs w:val="20"/>
        </w:rPr>
      </w:pPr>
      <w:proofErr w:type="gramStart"/>
      <w:r w:rsidRPr="007636F5">
        <w:rPr>
          <w:rFonts w:ascii="Times New Roman" w:hAnsi="Times New Roman"/>
          <w:sz w:val="20"/>
          <w:szCs w:val="20"/>
        </w:rPr>
        <w:t>Staff are</w:t>
      </w:r>
      <w:proofErr w:type="gramEnd"/>
      <w:r w:rsidRPr="007636F5">
        <w:rPr>
          <w:rFonts w:ascii="Times New Roman" w:hAnsi="Times New Roman"/>
          <w:sz w:val="20"/>
          <w:szCs w:val="20"/>
        </w:rPr>
        <w:t xml:space="preserve"> to check their individual classroom </w:t>
      </w:r>
      <w:r w:rsidRPr="007636F5">
        <w:rPr>
          <w:rFonts w:ascii="Times New Roman" w:hAnsi="Times New Roman"/>
          <w:iCs/>
          <w:sz w:val="20"/>
          <w:szCs w:val="20"/>
        </w:rPr>
        <w:t>(or area)</w:t>
      </w:r>
      <w:r w:rsidRPr="007636F5">
        <w:rPr>
          <w:rFonts w:ascii="Times New Roman" w:hAnsi="Times New Roman"/>
          <w:i/>
          <w:sz w:val="20"/>
          <w:szCs w:val="20"/>
        </w:rPr>
        <w:t xml:space="preserve"> </w:t>
      </w:r>
      <w:r w:rsidRPr="007636F5">
        <w:rPr>
          <w:rFonts w:ascii="Times New Roman" w:hAnsi="Times New Roman"/>
          <w:sz w:val="20"/>
          <w:szCs w:val="20"/>
        </w:rPr>
        <w:t>chattels during the last week of each term.  Items needing repair and missing items are to be reported to the Principal.</w:t>
      </w:r>
    </w:p>
    <w:p w14:paraId="1C09C7B9" w14:textId="77777777" w:rsidR="000765DC" w:rsidRPr="007636F5" w:rsidRDefault="000765DC" w:rsidP="006579CF">
      <w:pPr>
        <w:jc w:val="both"/>
        <w:rPr>
          <w:rFonts w:ascii="Times New Roman" w:hAnsi="Times New Roman"/>
          <w:sz w:val="20"/>
          <w:szCs w:val="20"/>
        </w:rPr>
      </w:pPr>
    </w:p>
    <w:p w14:paraId="3E3FB86F" w14:textId="77777777" w:rsidR="000765DC" w:rsidRPr="007636F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A security system will remain in operation when the school is unattended.</w:t>
      </w:r>
    </w:p>
    <w:p w14:paraId="2D9344F4" w14:textId="77777777" w:rsidR="000765DC" w:rsidRPr="007636F5" w:rsidRDefault="000765DC" w:rsidP="006579CF">
      <w:pPr>
        <w:jc w:val="both"/>
        <w:rPr>
          <w:rFonts w:ascii="Times New Roman" w:hAnsi="Times New Roman"/>
          <w:sz w:val="20"/>
          <w:szCs w:val="20"/>
        </w:rPr>
      </w:pPr>
    </w:p>
    <w:p w14:paraId="05C91B30" w14:textId="77777777" w:rsidR="000765DC" w:rsidRPr="007636F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 xml:space="preserve">All staff </w:t>
      </w:r>
      <w:proofErr w:type="gramStart"/>
      <w:r w:rsidRPr="007636F5">
        <w:rPr>
          <w:rFonts w:ascii="Times New Roman" w:hAnsi="Times New Roman"/>
          <w:sz w:val="20"/>
          <w:szCs w:val="20"/>
        </w:rPr>
        <w:t>are</w:t>
      </w:r>
      <w:proofErr w:type="gramEnd"/>
      <w:r w:rsidRPr="007636F5">
        <w:rPr>
          <w:rFonts w:ascii="Times New Roman" w:hAnsi="Times New Roman"/>
          <w:sz w:val="20"/>
          <w:szCs w:val="20"/>
        </w:rPr>
        <w:t xml:space="preserve"> responsible for security of school buildings.</w:t>
      </w:r>
    </w:p>
    <w:p w14:paraId="0F24AC0D" w14:textId="77777777" w:rsidR="000765DC" w:rsidRPr="007636F5" w:rsidRDefault="000765DC" w:rsidP="006579CF">
      <w:pPr>
        <w:jc w:val="both"/>
        <w:rPr>
          <w:rFonts w:ascii="Times New Roman" w:hAnsi="Times New Roman"/>
          <w:sz w:val="20"/>
          <w:szCs w:val="20"/>
        </w:rPr>
      </w:pPr>
    </w:p>
    <w:p w14:paraId="0CE91743" w14:textId="4BCBCE4C" w:rsidR="000765DC" w:rsidRPr="007636F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 xml:space="preserve">Use of school buildings, grounds and school property outside </w:t>
      </w:r>
      <w:r w:rsidR="008E21B9">
        <w:rPr>
          <w:rFonts w:ascii="Times New Roman" w:hAnsi="Times New Roman"/>
          <w:sz w:val="20"/>
          <w:szCs w:val="20"/>
        </w:rPr>
        <w:t>of school hours must be authoris</w:t>
      </w:r>
      <w:r w:rsidRPr="007636F5">
        <w:rPr>
          <w:rFonts w:ascii="Times New Roman" w:hAnsi="Times New Roman"/>
          <w:sz w:val="20"/>
          <w:szCs w:val="20"/>
        </w:rPr>
        <w:t xml:space="preserve">ed by the Principal, prior to its use, </w:t>
      </w:r>
      <w:proofErr w:type="gramStart"/>
      <w:r w:rsidRPr="007636F5">
        <w:rPr>
          <w:rFonts w:ascii="Times New Roman" w:hAnsi="Times New Roman"/>
          <w:sz w:val="20"/>
          <w:szCs w:val="20"/>
        </w:rPr>
        <w:t>who</w:t>
      </w:r>
      <w:proofErr w:type="gramEnd"/>
      <w:r w:rsidRPr="007636F5">
        <w:rPr>
          <w:rFonts w:ascii="Times New Roman" w:hAnsi="Times New Roman"/>
          <w:sz w:val="20"/>
          <w:szCs w:val="20"/>
        </w:rPr>
        <w:t xml:space="preserve"> will set appropriate charges including insurance.</w:t>
      </w:r>
    </w:p>
    <w:p w14:paraId="652E2314" w14:textId="77777777" w:rsidR="000765DC" w:rsidRPr="007636F5" w:rsidRDefault="000765DC" w:rsidP="006579CF">
      <w:pPr>
        <w:jc w:val="both"/>
        <w:rPr>
          <w:rFonts w:ascii="Times New Roman" w:hAnsi="Times New Roman"/>
          <w:sz w:val="20"/>
          <w:szCs w:val="20"/>
        </w:rPr>
      </w:pPr>
    </w:p>
    <w:p w14:paraId="3604A9E2" w14:textId="1C80B117" w:rsidR="000765DC" w:rsidRPr="007636F5" w:rsidRDefault="008E21B9" w:rsidP="006579CF">
      <w:pPr>
        <w:numPr>
          <w:ilvl w:val="0"/>
          <w:numId w:val="30"/>
        </w:numPr>
        <w:spacing w:after="0" w:line="240" w:lineRule="auto"/>
        <w:jc w:val="both"/>
        <w:rPr>
          <w:rFonts w:ascii="Times New Roman" w:hAnsi="Times New Roman"/>
          <w:sz w:val="20"/>
          <w:szCs w:val="20"/>
        </w:rPr>
      </w:pPr>
      <w:r>
        <w:rPr>
          <w:rFonts w:ascii="Times New Roman" w:hAnsi="Times New Roman"/>
          <w:sz w:val="20"/>
          <w:szCs w:val="20"/>
        </w:rPr>
        <w:t>Only persons authoris</w:t>
      </w:r>
      <w:r w:rsidR="000765DC" w:rsidRPr="007636F5">
        <w:rPr>
          <w:rFonts w:ascii="Times New Roman" w:hAnsi="Times New Roman"/>
          <w:sz w:val="20"/>
          <w:szCs w:val="20"/>
        </w:rPr>
        <w:t xml:space="preserve">ed by the Board of Trustees or Principal shall have access to the office computer.  Existing programmes should not be altered in </w:t>
      </w:r>
      <w:r>
        <w:rPr>
          <w:rFonts w:ascii="Times New Roman" w:hAnsi="Times New Roman"/>
          <w:sz w:val="20"/>
          <w:szCs w:val="20"/>
        </w:rPr>
        <w:t>any way without express authoris</w:t>
      </w:r>
      <w:r w:rsidR="000765DC" w:rsidRPr="007636F5">
        <w:rPr>
          <w:rFonts w:ascii="Times New Roman" w:hAnsi="Times New Roman"/>
          <w:sz w:val="20"/>
          <w:szCs w:val="20"/>
        </w:rPr>
        <w:t>ation from the Board of Trustees or Principal.</w:t>
      </w:r>
    </w:p>
    <w:p w14:paraId="6BF600FD" w14:textId="77777777" w:rsidR="000765DC" w:rsidRPr="007636F5" w:rsidRDefault="000765DC" w:rsidP="006579CF">
      <w:pPr>
        <w:jc w:val="both"/>
        <w:rPr>
          <w:rFonts w:ascii="Times New Roman" w:hAnsi="Times New Roman"/>
          <w:sz w:val="20"/>
          <w:szCs w:val="20"/>
        </w:rPr>
      </w:pPr>
    </w:p>
    <w:p w14:paraId="5790EB76" w14:textId="77777777" w:rsidR="000765DC" w:rsidRPr="007636F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All acts of vandalism and damage will be reported to the Principal who will take the appropriate action.</w:t>
      </w:r>
    </w:p>
    <w:p w14:paraId="6DA5E9F4" w14:textId="77777777" w:rsidR="000765DC" w:rsidRPr="007636F5" w:rsidRDefault="000765DC" w:rsidP="006579CF">
      <w:pPr>
        <w:jc w:val="both"/>
        <w:rPr>
          <w:rFonts w:ascii="Times New Roman" w:hAnsi="Times New Roman"/>
          <w:sz w:val="20"/>
          <w:szCs w:val="20"/>
        </w:rPr>
      </w:pPr>
    </w:p>
    <w:p w14:paraId="110D188D" w14:textId="296C377D" w:rsidR="000765DC" w:rsidRPr="007636F5" w:rsidRDefault="00B405B7" w:rsidP="006579CF">
      <w:pPr>
        <w:numPr>
          <w:ilvl w:val="0"/>
          <w:numId w:val="30"/>
        </w:numPr>
        <w:spacing w:after="0" w:line="240" w:lineRule="auto"/>
        <w:jc w:val="both"/>
        <w:rPr>
          <w:rFonts w:ascii="Times New Roman" w:hAnsi="Times New Roman"/>
          <w:sz w:val="20"/>
          <w:szCs w:val="20"/>
        </w:rPr>
      </w:pPr>
      <w:r>
        <w:rPr>
          <w:rFonts w:ascii="Times New Roman" w:hAnsi="Times New Roman"/>
          <w:sz w:val="20"/>
          <w:szCs w:val="20"/>
        </w:rPr>
        <w:t>The</w:t>
      </w:r>
      <w:r w:rsidR="000765DC" w:rsidRPr="007636F5">
        <w:rPr>
          <w:rFonts w:ascii="Times New Roman" w:hAnsi="Times New Roman"/>
          <w:sz w:val="20"/>
          <w:szCs w:val="20"/>
        </w:rPr>
        <w:t xml:space="preserve"> Principal will </w:t>
      </w:r>
      <w:r>
        <w:rPr>
          <w:rFonts w:ascii="Times New Roman" w:hAnsi="Times New Roman"/>
          <w:sz w:val="20"/>
          <w:szCs w:val="20"/>
        </w:rPr>
        <w:t xml:space="preserve">regularly </w:t>
      </w:r>
      <w:r w:rsidR="000765DC" w:rsidRPr="007636F5">
        <w:rPr>
          <w:rFonts w:ascii="Times New Roman" w:hAnsi="Times New Roman"/>
          <w:sz w:val="20"/>
          <w:szCs w:val="20"/>
        </w:rPr>
        <w:t>review the job descriptions of the caretaker and cleaners to ensure clean, tidy, safe and hygienic buildings and grounds.</w:t>
      </w:r>
    </w:p>
    <w:p w14:paraId="3E7383B5" w14:textId="77777777" w:rsidR="000765DC" w:rsidRPr="007636F5" w:rsidRDefault="000765DC" w:rsidP="006579CF">
      <w:pPr>
        <w:jc w:val="both"/>
        <w:rPr>
          <w:rFonts w:ascii="Times New Roman" w:hAnsi="Times New Roman"/>
          <w:sz w:val="20"/>
          <w:szCs w:val="20"/>
        </w:rPr>
      </w:pPr>
    </w:p>
    <w:p w14:paraId="70909037" w14:textId="77777777" w:rsidR="000765DC" w:rsidRPr="007636F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The Compliance Schedule for the Building Act 1991 will be held in the School Office.</w:t>
      </w:r>
    </w:p>
    <w:p w14:paraId="74F98989" w14:textId="77777777" w:rsidR="000765DC" w:rsidRPr="007636F5" w:rsidRDefault="000765DC" w:rsidP="006579CF">
      <w:pPr>
        <w:jc w:val="both"/>
        <w:rPr>
          <w:rFonts w:ascii="Times New Roman" w:hAnsi="Times New Roman"/>
          <w:sz w:val="20"/>
          <w:szCs w:val="20"/>
        </w:rPr>
      </w:pPr>
    </w:p>
    <w:p w14:paraId="241E3AD7" w14:textId="77777777" w:rsidR="000765DC" w:rsidRPr="007636F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Records of each inspection by “Independently Qualified Persons” must be kept and held for a period of two years</w:t>
      </w:r>
    </w:p>
    <w:p w14:paraId="36C41D80" w14:textId="77777777" w:rsidR="000765DC" w:rsidRPr="007636F5" w:rsidRDefault="000765DC" w:rsidP="006579CF">
      <w:pPr>
        <w:jc w:val="both"/>
        <w:rPr>
          <w:rFonts w:ascii="Times New Roman" w:hAnsi="Times New Roman"/>
          <w:sz w:val="20"/>
          <w:szCs w:val="20"/>
        </w:rPr>
      </w:pPr>
    </w:p>
    <w:p w14:paraId="00EA0DE5" w14:textId="77777777" w:rsidR="00C453C5" w:rsidRDefault="000765DC" w:rsidP="006579CF">
      <w:pPr>
        <w:numPr>
          <w:ilvl w:val="0"/>
          <w:numId w:val="30"/>
        </w:numPr>
        <w:spacing w:after="0" w:line="240" w:lineRule="auto"/>
        <w:jc w:val="both"/>
        <w:rPr>
          <w:rFonts w:ascii="Times New Roman" w:hAnsi="Times New Roman"/>
          <w:sz w:val="20"/>
          <w:szCs w:val="20"/>
        </w:rPr>
      </w:pPr>
      <w:r w:rsidRPr="007636F5">
        <w:rPr>
          <w:rFonts w:ascii="Times New Roman" w:hAnsi="Times New Roman"/>
          <w:sz w:val="20"/>
          <w:szCs w:val="20"/>
        </w:rPr>
        <w:t>The “Building Statement of Fitness”  (Warrant) confirming the items listed on the Compliance Schedule and stating where in the school the Compliance Schedule will be available if requested for inspection.</w:t>
      </w:r>
    </w:p>
    <w:p w14:paraId="2E23AB89" w14:textId="77777777" w:rsidR="005A368B" w:rsidRDefault="005A368B" w:rsidP="005A368B">
      <w:pPr>
        <w:pStyle w:val="ListParagraph"/>
        <w:rPr>
          <w:rFonts w:ascii="Times New Roman" w:hAnsi="Times New Roman"/>
          <w:sz w:val="20"/>
          <w:szCs w:val="20"/>
        </w:rPr>
      </w:pPr>
    </w:p>
    <w:p w14:paraId="29787A18" w14:textId="77777777" w:rsidR="005A368B" w:rsidRDefault="005A368B" w:rsidP="005A368B">
      <w:pPr>
        <w:spacing w:after="0" w:line="240" w:lineRule="auto"/>
        <w:ind w:left="720"/>
        <w:rPr>
          <w:rFonts w:ascii="Times New Roman" w:hAnsi="Times New Roman"/>
          <w:sz w:val="20"/>
          <w:szCs w:val="20"/>
        </w:rPr>
      </w:pPr>
    </w:p>
    <w:p w14:paraId="0A032311" w14:textId="77777777" w:rsidR="00FD47B9" w:rsidRDefault="00FD47B9" w:rsidP="005A368B">
      <w:pPr>
        <w:spacing w:after="0" w:line="240" w:lineRule="auto"/>
        <w:ind w:left="720"/>
        <w:rPr>
          <w:rFonts w:ascii="Times New Roman" w:hAnsi="Times New Roman"/>
          <w:sz w:val="20"/>
          <w:szCs w:val="20"/>
        </w:rPr>
      </w:pPr>
    </w:p>
    <w:p w14:paraId="683B4EEC" w14:textId="77777777" w:rsidR="00FD47B9" w:rsidRDefault="00FD47B9" w:rsidP="005A368B">
      <w:pPr>
        <w:spacing w:after="0" w:line="240" w:lineRule="auto"/>
        <w:ind w:left="720"/>
        <w:rPr>
          <w:rFonts w:ascii="Times New Roman" w:hAnsi="Times New Roman"/>
          <w:sz w:val="20"/>
          <w:szCs w:val="20"/>
        </w:rPr>
      </w:pPr>
    </w:p>
    <w:p w14:paraId="464F92AB" w14:textId="77777777" w:rsidR="00FD47B9" w:rsidRDefault="00FD47B9" w:rsidP="005A368B">
      <w:pPr>
        <w:spacing w:after="0" w:line="240" w:lineRule="auto"/>
        <w:ind w:left="720"/>
        <w:rPr>
          <w:rFonts w:ascii="Times New Roman" w:hAnsi="Times New Roman"/>
          <w:sz w:val="20"/>
          <w:szCs w:val="20"/>
        </w:rPr>
      </w:pPr>
    </w:p>
    <w:p w14:paraId="75BA8947" w14:textId="77777777" w:rsidR="00FD47B9" w:rsidRPr="00B71CD9" w:rsidRDefault="00FD47B9" w:rsidP="005A368B">
      <w:pPr>
        <w:spacing w:after="0" w:line="240" w:lineRule="auto"/>
        <w:ind w:left="720"/>
        <w:rPr>
          <w:rFonts w:ascii="Times New Roman" w:hAnsi="Times New Roman"/>
          <w:sz w:val="20"/>
          <w:szCs w:val="20"/>
        </w:rPr>
      </w:pPr>
    </w:p>
    <w:p w14:paraId="0DF0A91A" w14:textId="77777777" w:rsidR="00D01417" w:rsidRPr="006579CF" w:rsidRDefault="00D01417" w:rsidP="00C453C5">
      <w:pPr>
        <w:pStyle w:val="Heading2"/>
        <w:rPr>
          <w:rFonts w:ascii="Times New Roman" w:hAnsi="Times New Roman" w:cs="Times New Roman"/>
          <w:sz w:val="32"/>
          <w:szCs w:val="32"/>
        </w:rPr>
      </w:pPr>
      <w:bookmarkStart w:id="117" w:name="_Toc508970695"/>
      <w:r w:rsidRPr="006579CF">
        <w:rPr>
          <w:rFonts w:ascii="Times New Roman" w:hAnsi="Times New Roman" w:cs="Times New Roman"/>
          <w:color w:val="auto"/>
          <w:sz w:val="32"/>
          <w:szCs w:val="32"/>
        </w:rPr>
        <w:lastRenderedPageBreak/>
        <w:t>Supplementary Schedule of Responsibilities</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7"/>
    </w:p>
    <w:p w14:paraId="6493F304" w14:textId="77777777" w:rsidR="00D01417" w:rsidRDefault="00D01417" w:rsidP="00D01417"/>
    <w:p w14:paraId="728CF81D" w14:textId="77777777" w:rsidR="00D01417" w:rsidRPr="00D01417" w:rsidRDefault="00D01417" w:rsidP="00D01417">
      <w:pPr>
        <w:pStyle w:val="BodyText"/>
        <w:spacing w:line="276" w:lineRule="auto"/>
        <w:jc w:val="left"/>
        <w:rPr>
          <w:sz w:val="20"/>
          <w:szCs w:val="20"/>
        </w:rPr>
      </w:pPr>
      <w:r w:rsidRPr="00D01417">
        <w:rPr>
          <w:sz w:val="20"/>
          <w:szCs w:val="20"/>
        </w:rPr>
        <w:t>The list below shows financial tasks alongside the person responsible for carrying out each task. This Schedule is supplementary to the School’s Schedule of Delegations, and when carrying out these tasks Trustees, staff, contractors and volunteers must not exceed the authority delegated to them via their Memorandum of Delegation.</w:t>
      </w:r>
    </w:p>
    <w:p w14:paraId="25176BA5" w14:textId="77777777" w:rsidR="00D01417" w:rsidRPr="00D01417" w:rsidRDefault="00D01417" w:rsidP="00D01417">
      <w:pPr>
        <w:pStyle w:val="NormalWeb"/>
        <w:spacing w:line="276" w:lineRule="auto"/>
        <w:rPr>
          <w:b/>
          <w:sz w:val="20"/>
          <w:szCs w:val="20"/>
        </w:rPr>
      </w:pPr>
      <w:bookmarkStart w:id="118" w:name="_Toc12242965"/>
      <w:bookmarkStart w:id="119" w:name="_Toc62625997"/>
      <w:bookmarkStart w:id="120" w:name="_Toc65306340"/>
      <w:r w:rsidRPr="00D01417">
        <w:rPr>
          <w:b/>
          <w:sz w:val="20"/>
          <w:szCs w:val="20"/>
        </w:rPr>
        <w:t>Banking and Cash Handling</w:t>
      </w:r>
      <w:bookmarkEnd w:id="118"/>
      <w:bookmarkEnd w:id="119"/>
      <w:bookmarkEnd w:id="120"/>
    </w:p>
    <w:p w14:paraId="0E895D34" w14:textId="77777777" w:rsidR="00D01417" w:rsidRPr="00D01417" w:rsidRDefault="00D01417" w:rsidP="00D01417">
      <w:pPr>
        <w:pStyle w:val="BodyText"/>
        <w:tabs>
          <w:tab w:val="left" w:pos="0"/>
          <w:tab w:val="left" w:pos="5103"/>
        </w:tabs>
        <w:spacing w:line="276" w:lineRule="auto"/>
        <w:jc w:val="left"/>
        <w:rPr>
          <w:sz w:val="20"/>
          <w:szCs w:val="20"/>
        </w:rPr>
      </w:pPr>
      <w:r w:rsidRPr="00D01417">
        <w:rPr>
          <w:sz w:val="20"/>
          <w:szCs w:val="20"/>
        </w:rPr>
        <w:t xml:space="preserve">Opening mail and receipting the cash and </w:t>
      </w:r>
      <w:proofErr w:type="spellStart"/>
      <w:r>
        <w:rPr>
          <w:sz w:val="20"/>
          <w:szCs w:val="20"/>
        </w:rPr>
        <w:t>cheques</w:t>
      </w:r>
      <w:proofErr w:type="spellEnd"/>
      <w:r>
        <w:rPr>
          <w:sz w:val="20"/>
          <w:szCs w:val="20"/>
        </w:rPr>
        <w:t xml:space="preserve"> received</w:t>
      </w:r>
      <w:r>
        <w:rPr>
          <w:sz w:val="20"/>
          <w:szCs w:val="20"/>
        </w:rPr>
        <w:tab/>
      </w:r>
      <w:r w:rsidRPr="00D01417">
        <w:rPr>
          <w:sz w:val="20"/>
          <w:szCs w:val="20"/>
        </w:rPr>
        <w:t>Office Manager/Assistant/Principal</w:t>
      </w:r>
    </w:p>
    <w:p w14:paraId="46C95993" w14:textId="77777777" w:rsidR="00D01417" w:rsidRPr="00D01417" w:rsidRDefault="00D01417" w:rsidP="00D01417">
      <w:pPr>
        <w:pStyle w:val="BodyText"/>
        <w:tabs>
          <w:tab w:val="left" w:pos="0"/>
          <w:tab w:val="left" w:pos="5103"/>
        </w:tabs>
        <w:spacing w:line="276" w:lineRule="auto"/>
        <w:jc w:val="left"/>
        <w:rPr>
          <w:sz w:val="20"/>
          <w:szCs w:val="20"/>
        </w:rPr>
      </w:pPr>
      <w:r w:rsidRPr="00D01417">
        <w:rPr>
          <w:sz w:val="20"/>
          <w:szCs w:val="20"/>
        </w:rPr>
        <w:t>Receipting of all student cash received</w:t>
      </w:r>
      <w:r w:rsidRPr="00D01417">
        <w:rPr>
          <w:sz w:val="20"/>
          <w:szCs w:val="20"/>
        </w:rPr>
        <w:tab/>
        <w:t>Office Manager/Assistant</w:t>
      </w:r>
      <w:r w:rsidRPr="00D01417">
        <w:rPr>
          <w:sz w:val="20"/>
          <w:szCs w:val="20"/>
        </w:rPr>
        <w:tab/>
      </w:r>
    </w:p>
    <w:p w14:paraId="357E3365" w14:textId="77777777" w:rsidR="00D01417" w:rsidRPr="00D01417" w:rsidRDefault="00D01417" w:rsidP="00D01417">
      <w:pPr>
        <w:pStyle w:val="BodyText"/>
        <w:tabs>
          <w:tab w:val="left" w:pos="0"/>
          <w:tab w:val="left" w:pos="5103"/>
        </w:tabs>
        <w:spacing w:line="276" w:lineRule="auto"/>
        <w:jc w:val="left"/>
        <w:rPr>
          <w:sz w:val="20"/>
          <w:szCs w:val="20"/>
        </w:rPr>
      </w:pPr>
      <w:r w:rsidRPr="00D01417">
        <w:rPr>
          <w:sz w:val="20"/>
          <w:szCs w:val="20"/>
        </w:rPr>
        <w:t>Preparation of banking</w:t>
      </w:r>
      <w:r w:rsidRPr="00D01417">
        <w:rPr>
          <w:sz w:val="20"/>
          <w:szCs w:val="20"/>
        </w:rPr>
        <w:tab/>
        <w:t>Office Manager/Assistant</w:t>
      </w:r>
    </w:p>
    <w:p w14:paraId="45867F1C" w14:textId="77777777" w:rsidR="00D01417" w:rsidRPr="00D01417" w:rsidRDefault="00D01417" w:rsidP="00D01417">
      <w:pPr>
        <w:pStyle w:val="BodyText"/>
        <w:tabs>
          <w:tab w:val="left" w:pos="0"/>
          <w:tab w:val="left" w:pos="5103"/>
        </w:tabs>
        <w:spacing w:line="276" w:lineRule="auto"/>
        <w:jc w:val="left"/>
        <w:rPr>
          <w:sz w:val="20"/>
          <w:szCs w:val="20"/>
        </w:rPr>
      </w:pPr>
      <w:r w:rsidRPr="00D01417">
        <w:rPr>
          <w:sz w:val="20"/>
          <w:szCs w:val="20"/>
        </w:rPr>
        <w:t>Signature of bank deposit</w:t>
      </w:r>
      <w:r w:rsidRPr="00D01417">
        <w:rPr>
          <w:sz w:val="20"/>
          <w:szCs w:val="20"/>
        </w:rPr>
        <w:tab/>
        <w:t>Office Manager/Assistant</w:t>
      </w:r>
    </w:p>
    <w:p w14:paraId="53C731B5" w14:textId="77777777" w:rsidR="00D01417" w:rsidRPr="00D01417" w:rsidRDefault="00D01417" w:rsidP="00D01417">
      <w:pPr>
        <w:pStyle w:val="BodyText"/>
        <w:tabs>
          <w:tab w:val="left" w:pos="0"/>
          <w:tab w:val="left" w:pos="5103"/>
        </w:tabs>
        <w:spacing w:line="276" w:lineRule="auto"/>
        <w:jc w:val="left"/>
        <w:rPr>
          <w:sz w:val="20"/>
          <w:szCs w:val="20"/>
        </w:rPr>
      </w:pPr>
      <w:r w:rsidRPr="00D01417">
        <w:rPr>
          <w:sz w:val="20"/>
          <w:szCs w:val="20"/>
        </w:rPr>
        <w:t>Deposit of banking</w:t>
      </w:r>
      <w:r w:rsidRPr="00D01417">
        <w:rPr>
          <w:sz w:val="20"/>
          <w:szCs w:val="20"/>
        </w:rPr>
        <w:tab/>
        <w:t>Office Manager/Assistant</w:t>
      </w:r>
    </w:p>
    <w:p w14:paraId="1BCAD31C" w14:textId="77777777" w:rsidR="00D01417" w:rsidRPr="00D01417" w:rsidRDefault="00D01417" w:rsidP="00D01417">
      <w:pPr>
        <w:pStyle w:val="BodyText"/>
        <w:tabs>
          <w:tab w:val="left" w:pos="0"/>
          <w:tab w:val="left" w:pos="5103"/>
        </w:tabs>
        <w:spacing w:line="276" w:lineRule="auto"/>
        <w:jc w:val="left"/>
        <w:rPr>
          <w:sz w:val="20"/>
          <w:szCs w:val="20"/>
        </w:rPr>
      </w:pPr>
      <w:r w:rsidRPr="00D01417">
        <w:rPr>
          <w:sz w:val="20"/>
          <w:szCs w:val="20"/>
        </w:rPr>
        <w:t>Reconciliation of daily receipts with banking</w:t>
      </w:r>
      <w:r w:rsidRPr="00D01417">
        <w:rPr>
          <w:sz w:val="20"/>
          <w:szCs w:val="20"/>
        </w:rPr>
        <w:tab/>
        <w:t>Office Manager/Assistant</w:t>
      </w:r>
    </w:p>
    <w:p w14:paraId="4F11914B" w14:textId="77777777" w:rsidR="00D01417" w:rsidRPr="00D01417" w:rsidRDefault="00D01417" w:rsidP="00D01417">
      <w:pPr>
        <w:pStyle w:val="BodyText"/>
        <w:tabs>
          <w:tab w:val="left" w:pos="0"/>
          <w:tab w:val="left" w:pos="5103"/>
        </w:tabs>
        <w:spacing w:line="276" w:lineRule="auto"/>
        <w:jc w:val="left"/>
        <w:rPr>
          <w:sz w:val="20"/>
          <w:szCs w:val="20"/>
        </w:rPr>
      </w:pPr>
      <w:r w:rsidRPr="00D01417">
        <w:rPr>
          <w:sz w:val="20"/>
          <w:szCs w:val="20"/>
        </w:rPr>
        <w:t>Periodic bank reconciliation</w:t>
      </w:r>
      <w:r w:rsidRPr="00D01417">
        <w:rPr>
          <w:sz w:val="20"/>
          <w:szCs w:val="20"/>
        </w:rPr>
        <w:tab/>
        <w:t>Office Manager</w:t>
      </w:r>
    </w:p>
    <w:p w14:paraId="6FFFC5F5" w14:textId="77777777" w:rsidR="00D01417" w:rsidRPr="00D01417" w:rsidRDefault="00D01417" w:rsidP="00D01417">
      <w:pPr>
        <w:pStyle w:val="BodyText"/>
        <w:tabs>
          <w:tab w:val="left" w:pos="0"/>
          <w:tab w:val="left" w:pos="5103"/>
        </w:tabs>
        <w:spacing w:line="276" w:lineRule="auto"/>
        <w:ind w:left="5670" w:hanging="5670"/>
        <w:jc w:val="left"/>
        <w:rPr>
          <w:sz w:val="20"/>
          <w:szCs w:val="20"/>
        </w:rPr>
      </w:pPr>
      <w:r w:rsidRPr="00D01417">
        <w:rPr>
          <w:sz w:val="20"/>
          <w:szCs w:val="20"/>
        </w:rPr>
        <w:t>Certification of bank reconciliation</w:t>
      </w:r>
      <w:r w:rsidRPr="00D01417">
        <w:rPr>
          <w:sz w:val="20"/>
          <w:szCs w:val="20"/>
        </w:rPr>
        <w:tab/>
        <w:t>Accounti</w:t>
      </w:r>
      <w:r>
        <w:rPr>
          <w:sz w:val="20"/>
          <w:szCs w:val="20"/>
        </w:rPr>
        <w:t xml:space="preserve">ng Service Provider/BOT Finance </w:t>
      </w:r>
      <w:r w:rsidRPr="00D01417">
        <w:rPr>
          <w:sz w:val="20"/>
          <w:szCs w:val="20"/>
        </w:rPr>
        <w:t>Officer</w:t>
      </w:r>
    </w:p>
    <w:p w14:paraId="425A2E6E" w14:textId="77777777" w:rsidR="00D01417" w:rsidRPr="00D01417" w:rsidRDefault="00D01417" w:rsidP="00D01417">
      <w:pPr>
        <w:pStyle w:val="BodyText"/>
        <w:tabs>
          <w:tab w:val="left" w:pos="284"/>
          <w:tab w:val="left" w:pos="5103"/>
        </w:tabs>
        <w:spacing w:line="276" w:lineRule="auto"/>
        <w:jc w:val="left"/>
        <w:rPr>
          <w:sz w:val="20"/>
          <w:szCs w:val="20"/>
        </w:rPr>
      </w:pPr>
      <w:r w:rsidRPr="00D01417">
        <w:rPr>
          <w:sz w:val="20"/>
          <w:szCs w:val="20"/>
        </w:rPr>
        <w:t xml:space="preserve">Custody of cash and </w:t>
      </w:r>
      <w:proofErr w:type="spellStart"/>
      <w:r w:rsidRPr="00D01417">
        <w:rPr>
          <w:sz w:val="20"/>
          <w:szCs w:val="20"/>
        </w:rPr>
        <w:t>cheques</w:t>
      </w:r>
      <w:proofErr w:type="spellEnd"/>
      <w:r w:rsidRPr="00D01417">
        <w:rPr>
          <w:sz w:val="20"/>
          <w:szCs w:val="20"/>
        </w:rPr>
        <w:tab/>
        <w:t>Office Manager/Assistant</w:t>
      </w:r>
    </w:p>
    <w:p w14:paraId="18B4177E" w14:textId="77777777" w:rsidR="00D01417" w:rsidRPr="00D01417" w:rsidRDefault="00D01417" w:rsidP="00D01417">
      <w:pPr>
        <w:pStyle w:val="NormalWeb"/>
        <w:tabs>
          <w:tab w:val="left" w:pos="5103"/>
        </w:tabs>
        <w:spacing w:line="276" w:lineRule="auto"/>
        <w:rPr>
          <w:b/>
          <w:sz w:val="20"/>
          <w:szCs w:val="20"/>
        </w:rPr>
      </w:pPr>
      <w:bookmarkStart w:id="121" w:name="_Toc12242966"/>
      <w:bookmarkStart w:id="122" w:name="_Toc62625998"/>
      <w:bookmarkStart w:id="123" w:name="_Toc65306341"/>
      <w:r w:rsidRPr="00D01417">
        <w:rPr>
          <w:b/>
          <w:sz w:val="20"/>
          <w:szCs w:val="20"/>
        </w:rPr>
        <w:t>Cheques</w:t>
      </w:r>
      <w:bookmarkEnd w:id="121"/>
      <w:bookmarkEnd w:id="122"/>
      <w:bookmarkEnd w:id="123"/>
    </w:p>
    <w:p w14:paraId="4FF5F4F8" w14:textId="77777777" w:rsidR="00D01417" w:rsidRPr="00D01417" w:rsidRDefault="00DE481F" w:rsidP="00DE481F">
      <w:pPr>
        <w:pStyle w:val="NormalWeb"/>
        <w:tabs>
          <w:tab w:val="left" w:pos="5103"/>
        </w:tabs>
        <w:spacing w:after="0" w:afterAutospacing="0" w:line="276" w:lineRule="auto"/>
        <w:ind w:left="5670" w:hanging="5670"/>
        <w:rPr>
          <w:sz w:val="20"/>
          <w:szCs w:val="20"/>
        </w:rPr>
      </w:pPr>
      <w:r>
        <w:rPr>
          <w:sz w:val="20"/>
          <w:szCs w:val="20"/>
        </w:rPr>
        <w:t>Writing of cheques</w:t>
      </w:r>
      <w:r>
        <w:rPr>
          <w:sz w:val="20"/>
          <w:szCs w:val="20"/>
        </w:rPr>
        <w:tab/>
      </w:r>
      <w:r w:rsidR="00D01417">
        <w:rPr>
          <w:sz w:val="20"/>
          <w:szCs w:val="20"/>
        </w:rPr>
        <w:t>Office Manager/</w:t>
      </w:r>
      <w:r w:rsidR="00B405B7">
        <w:rPr>
          <w:sz w:val="20"/>
          <w:szCs w:val="20"/>
        </w:rPr>
        <w:t>Assistant/</w:t>
      </w:r>
      <w:r w:rsidR="00D01417">
        <w:rPr>
          <w:sz w:val="20"/>
          <w:szCs w:val="20"/>
        </w:rPr>
        <w:t xml:space="preserve">BOT Finance </w:t>
      </w:r>
      <w:r w:rsidR="00D01417" w:rsidRPr="00D01417">
        <w:rPr>
          <w:sz w:val="20"/>
          <w:szCs w:val="20"/>
        </w:rPr>
        <w:t>(not to sign if write cheque)</w:t>
      </w:r>
    </w:p>
    <w:p w14:paraId="29C3B0C7" w14:textId="77777777" w:rsidR="00D01417" w:rsidRPr="00D01417" w:rsidRDefault="00D01417" w:rsidP="00DE481F">
      <w:pPr>
        <w:pStyle w:val="BodyText"/>
        <w:tabs>
          <w:tab w:val="left" w:pos="284"/>
          <w:tab w:val="left" w:pos="5103"/>
        </w:tabs>
        <w:spacing w:line="276" w:lineRule="auto"/>
        <w:ind w:left="5670" w:hanging="5670"/>
        <w:jc w:val="left"/>
        <w:rPr>
          <w:sz w:val="20"/>
          <w:szCs w:val="20"/>
        </w:rPr>
      </w:pPr>
      <w:r>
        <w:rPr>
          <w:sz w:val="20"/>
          <w:szCs w:val="20"/>
        </w:rPr>
        <w:t xml:space="preserve">Signing </w:t>
      </w:r>
      <w:proofErr w:type="spellStart"/>
      <w:r>
        <w:rPr>
          <w:sz w:val="20"/>
          <w:szCs w:val="20"/>
        </w:rPr>
        <w:t>cheques</w:t>
      </w:r>
      <w:proofErr w:type="spellEnd"/>
      <w:r>
        <w:rPr>
          <w:sz w:val="20"/>
          <w:szCs w:val="20"/>
        </w:rPr>
        <w:tab/>
      </w:r>
      <w:r w:rsidRPr="00D01417">
        <w:rPr>
          <w:sz w:val="20"/>
          <w:szCs w:val="20"/>
        </w:rPr>
        <w:t xml:space="preserve">Principal </w:t>
      </w:r>
      <w:r w:rsidRPr="00D01417">
        <w:rPr>
          <w:i/>
          <w:sz w:val="20"/>
          <w:szCs w:val="20"/>
        </w:rPr>
        <w:t>and</w:t>
      </w:r>
      <w:r>
        <w:rPr>
          <w:sz w:val="20"/>
          <w:szCs w:val="20"/>
        </w:rPr>
        <w:t xml:space="preserve"> a Board Member </w:t>
      </w:r>
      <w:r w:rsidR="00DE481F">
        <w:rPr>
          <w:sz w:val="20"/>
          <w:szCs w:val="20"/>
        </w:rPr>
        <w:t xml:space="preserve">(not to sign own </w:t>
      </w:r>
      <w:proofErr w:type="spellStart"/>
      <w:r w:rsidRPr="00D01417">
        <w:rPr>
          <w:sz w:val="20"/>
          <w:szCs w:val="20"/>
        </w:rPr>
        <w:t>cheque</w:t>
      </w:r>
      <w:proofErr w:type="spellEnd"/>
      <w:r w:rsidRPr="00D01417">
        <w:rPr>
          <w:sz w:val="20"/>
          <w:szCs w:val="20"/>
        </w:rPr>
        <w:t>)</w:t>
      </w:r>
    </w:p>
    <w:p w14:paraId="53617E3C" w14:textId="77777777" w:rsidR="00DE481F" w:rsidRDefault="00D01417" w:rsidP="00DE481F">
      <w:pPr>
        <w:pStyle w:val="BodyText"/>
        <w:tabs>
          <w:tab w:val="left" w:pos="284"/>
          <w:tab w:val="left" w:pos="5103"/>
          <w:tab w:val="left" w:pos="6521"/>
        </w:tabs>
        <w:spacing w:line="276" w:lineRule="auto"/>
        <w:ind w:left="2160" w:hanging="2160"/>
        <w:jc w:val="left"/>
        <w:rPr>
          <w:sz w:val="20"/>
          <w:szCs w:val="20"/>
        </w:rPr>
      </w:pPr>
      <w:r w:rsidRPr="00D01417">
        <w:rPr>
          <w:sz w:val="20"/>
          <w:szCs w:val="20"/>
        </w:rPr>
        <w:t>Internet Banking</w:t>
      </w:r>
      <w:r w:rsidR="00DE481F">
        <w:rPr>
          <w:sz w:val="20"/>
          <w:szCs w:val="20"/>
        </w:rPr>
        <w:t xml:space="preserve"> </w:t>
      </w:r>
      <w:r w:rsidR="00DE481F">
        <w:rPr>
          <w:sz w:val="20"/>
          <w:szCs w:val="20"/>
        </w:rPr>
        <w:tab/>
      </w:r>
      <w:r w:rsidR="00DE481F">
        <w:rPr>
          <w:sz w:val="20"/>
          <w:szCs w:val="20"/>
        </w:rPr>
        <w:tab/>
      </w:r>
      <w:r w:rsidR="00DE481F" w:rsidRPr="00D01417">
        <w:rPr>
          <w:sz w:val="20"/>
          <w:szCs w:val="20"/>
        </w:rPr>
        <w:t>Office Manager</w:t>
      </w:r>
    </w:p>
    <w:p w14:paraId="5E34A99F" w14:textId="77777777" w:rsidR="00D01417" w:rsidRPr="00D01417" w:rsidRDefault="00D01417" w:rsidP="00DE481F">
      <w:pPr>
        <w:pStyle w:val="BodyText"/>
        <w:tabs>
          <w:tab w:val="left" w:pos="284"/>
          <w:tab w:val="left" w:pos="5103"/>
          <w:tab w:val="left" w:pos="6521"/>
        </w:tabs>
        <w:spacing w:line="276" w:lineRule="auto"/>
        <w:ind w:left="2160" w:hanging="2160"/>
        <w:jc w:val="left"/>
        <w:rPr>
          <w:sz w:val="20"/>
          <w:szCs w:val="20"/>
        </w:rPr>
      </w:pPr>
      <w:r w:rsidRPr="00D01417">
        <w:rPr>
          <w:sz w:val="20"/>
          <w:szCs w:val="20"/>
        </w:rPr>
        <w:t>Data entry</w:t>
      </w:r>
      <w:r w:rsidRPr="00D01417">
        <w:rPr>
          <w:sz w:val="20"/>
          <w:szCs w:val="20"/>
        </w:rPr>
        <w:tab/>
      </w:r>
      <w:r w:rsidRPr="00D01417">
        <w:rPr>
          <w:sz w:val="20"/>
          <w:szCs w:val="20"/>
        </w:rPr>
        <w:tab/>
      </w:r>
      <w:r w:rsidR="00DE481F">
        <w:rPr>
          <w:sz w:val="20"/>
          <w:szCs w:val="20"/>
        </w:rPr>
        <w:t>Office Manager</w:t>
      </w:r>
      <w:r w:rsidR="00B405B7">
        <w:rPr>
          <w:sz w:val="20"/>
          <w:szCs w:val="20"/>
        </w:rPr>
        <w:t>/Assistant</w:t>
      </w:r>
      <w:r w:rsidRPr="00D01417">
        <w:rPr>
          <w:sz w:val="20"/>
          <w:szCs w:val="20"/>
        </w:rPr>
        <w:tab/>
      </w:r>
    </w:p>
    <w:p w14:paraId="255C3332" w14:textId="77777777" w:rsidR="00D01417" w:rsidRPr="00D01417" w:rsidRDefault="00D01417" w:rsidP="00DE481F">
      <w:pPr>
        <w:pStyle w:val="BodyText"/>
        <w:tabs>
          <w:tab w:val="left" w:pos="284"/>
          <w:tab w:val="left" w:pos="5103"/>
          <w:tab w:val="left" w:pos="6521"/>
        </w:tabs>
        <w:spacing w:line="276" w:lineRule="auto"/>
        <w:ind w:left="2160" w:hanging="2160"/>
        <w:jc w:val="left"/>
        <w:rPr>
          <w:sz w:val="20"/>
          <w:szCs w:val="20"/>
        </w:rPr>
      </w:pPr>
      <w:proofErr w:type="spellStart"/>
      <w:r w:rsidRPr="00D01417">
        <w:rPr>
          <w:sz w:val="20"/>
          <w:szCs w:val="20"/>
        </w:rPr>
        <w:t>Authorisations</w:t>
      </w:r>
      <w:proofErr w:type="spellEnd"/>
      <w:r w:rsidR="00DE481F">
        <w:rPr>
          <w:sz w:val="20"/>
          <w:szCs w:val="20"/>
        </w:rPr>
        <w:t xml:space="preserve"> </w:t>
      </w:r>
      <w:r w:rsidR="00DE481F">
        <w:rPr>
          <w:sz w:val="20"/>
          <w:szCs w:val="20"/>
        </w:rPr>
        <w:tab/>
      </w:r>
      <w:r w:rsidR="00DE481F">
        <w:rPr>
          <w:sz w:val="20"/>
          <w:szCs w:val="20"/>
        </w:rPr>
        <w:tab/>
        <w:t xml:space="preserve">Principal and two BOT </w:t>
      </w:r>
      <w:r w:rsidRPr="00D01417">
        <w:rPr>
          <w:sz w:val="20"/>
          <w:szCs w:val="20"/>
        </w:rPr>
        <w:t>(two of three)</w:t>
      </w:r>
      <w:r w:rsidRPr="00D01417">
        <w:rPr>
          <w:sz w:val="20"/>
          <w:szCs w:val="20"/>
        </w:rPr>
        <w:tab/>
      </w:r>
      <w:r w:rsidRPr="00D01417">
        <w:rPr>
          <w:sz w:val="20"/>
          <w:szCs w:val="20"/>
        </w:rPr>
        <w:tab/>
      </w:r>
      <w:r w:rsidRPr="00D01417">
        <w:rPr>
          <w:sz w:val="20"/>
          <w:szCs w:val="20"/>
        </w:rPr>
        <w:tab/>
      </w:r>
    </w:p>
    <w:p w14:paraId="5D24D75C" w14:textId="77777777" w:rsidR="00D01417" w:rsidRPr="00DE481F" w:rsidRDefault="00D01417" w:rsidP="00D01417">
      <w:pPr>
        <w:pStyle w:val="NormalWeb"/>
        <w:tabs>
          <w:tab w:val="left" w:pos="5103"/>
        </w:tabs>
        <w:spacing w:line="276" w:lineRule="auto"/>
        <w:rPr>
          <w:b/>
          <w:sz w:val="20"/>
          <w:szCs w:val="20"/>
        </w:rPr>
      </w:pPr>
      <w:bookmarkStart w:id="124" w:name="_Toc12242967"/>
      <w:bookmarkStart w:id="125" w:name="_Toc62625999"/>
      <w:bookmarkStart w:id="126" w:name="_Toc65306342"/>
      <w:r w:rsidRPr="00DE481F">
        <w:rPr>
          <w:b/>
          <w:sz w:val="20"/>
          <w:szCs w:val="20"/>
        </w:rPr>
        <w:t>Investments</w:t>
      </w:r>
      <w:bookmarkEnd w:id="124"/>
      <w:bookmarkEnd w:id="125"/>
      <w:bookmarkEnd w:id="126"/>
    </w:p>
    <w:p w14:paraId="6966C839" w14:textId="77777777" w:rsidR="00D01417" w:rsidRPr="00D01417" w:rsidRDefault="00D01417" w:rsidP="00D01417">
      <w:pPr>
        <w:pStyle w:val="BodyText"/>
        <w:tabs>
          <w:tab w:val="left" w:pos="284"/>
          <w:tab w:val="left" w:pos="5103"/>
          <w:tab w:val="left" w:pos="6521"/>
        </w:tabs>
        <w:spacing w:line="276" w:lineRule="auto"/>
        <w:jc w:val="left"/>
        <w:rPr>
          <w:sz w:val="20"/>
          <w:szCs w:val="20"/>
        </w:rPr>
      </w:pPr>
      <w:r w:rsidRPr="00D01417">
        <w:rPr>
          <w:sz w:val="20"/>
          <w:szCs w:val="20"/>
        </w:rPr>
        <w:t xml:space="preserve">Transfer to and from general, at-call and term deposit accounts </w:t>
      </w:r>
      <w:r w:rsidRPr="00D01417">
        <w:rPr>
          <w:sz w:val="20"/>
          <w:szCs w:val="20"/>
        </w:rPr>
        <w:tab/>
        <w:t>Office Manager/BOT Finance Officer</w:t>
      </w:r>
      <w:r w:rsidR="006F4C32">
        <w:rPr>
          <w:sz w:val="20"/>
          <w:szCs w:val="20"/>
        </w:rPr>
        <w:t>/Principal</w:t>
      </w:r>
    </w:p>
    <w:p w14:paraId="271C30D0" w14:textId="77777777" w:rsidR="00D01417" w:rsidRPr="00D01417" w:rsidRDefault="00D01417" w:rsidP="00D01417">
      <w:pPr>
        <w:pStyle w:val="BodyText"/>
        <w:tabs>
          <w:tab w:val="left" w:pos="284"/>
          <w:tab w:val="left" w:pos="5103"/>
        </w:tabs>
        <w:spacing w:line="276" w:lineRule="auto"/>
        <w:ind w:left="7200" w:hanging="7200"/>
        <w:jc w:val="left"/>
        <w:rPr>
          <w:sz w:val="20"/>
          <w:szCs w:val="20"/>
        </w:rPr>
      </w:pPr>
      <w:r w:rsidRPr="00D01417">
        <w:rPr>
          <w:sz w:val="20"/>
          <w:szCs w:val="20"/>
        </w:rPr>
        <w:t>Reconciliation of transfers</w:t>
      </w:r>
      <w:r w:rsidRPr="00D01417">
        <w:rPr>
          <w:sz w:val="20"/>
          <w:szCs w:val="20"/>
        </w:rPr>
        <w:tab/>
        <w:t>Office Manager/Accounting Service Provider</w:t>
      </w:r>
    </w:p>
    <w:p w14:paraId="7F8969EF" w14:textId="77777777" w:rsidR="00D01417" w:rsidRPr="00DE481F" w:rsidRDefault="00D01417" w:rsidP="00D01417">
      <w:pPr>
        <w:pStyle w:val="NormalWeb"/>
        <w:tabs>
          <w:tab w:val="left" w:pos="5103"/>
        </w:tabs>
        <w:spacing w:line="276" w:lineRule="auto"/>
        <w:rPr>
          <w:b/>
          <w:sz w:val="20"/>
          <w:szCs w:val="20"/>
        </w:rPr>
      </w:pPr>
      <w:bookmarkStart w:id="127" w:name="_Toc12242968"/>
      <w:bookmarkStart w:id="128" w:name="_Toc62626000"/>
      <w:bookmarkStart w:id="129" w:name="_Toc65306343"/>
      <w:r w:rsidRPr="00DE481F">
        <w:rPr>
          <w:b/>
          <w:sz w:val="20"/>
          <w:szCs w:val="20"/>
        </w:rPr>
        <w:t>Purchasing Goods and Services</w:t>
      </w:r>
      <w:bookmarkEnd w:id="127"/>
      <w:bookmarkEnd w:id="128"/>
      <w:bookmarkEnd w:id="129"/>
    </w:p>
    <w:p w14:paraId="55B1F5E0" w14:textId="77777777" w:rsidR="00D01417" w:rsidRPr="00D01417" w:rsidRDefault="00D01417" w:rsidP="00D01417">
      <w:pPr>
        <w:pStyle w:val="BodyText"/>
        <w:tabs>
          <w:tab w:val="left" w:pos="284"/>
          <w:tab w:val="left" w:pos="5103"/>
          <w:tab w:val="left" w:pos="6521"/>
        </w:tabs>
        <w:spacing w:line="276" w:lineRule="auto"/>
        <w:jc w:val="left"/>
        <w:rPr>
          <w:sz w:val="20"/>
          <w:szCs w:val="20"/>
        </w:rPr>
      </w:pPr>
      <w:r w:rsidRPr="00D01417">
        <w:rPr>
          <w:sz w:val="20"/>
          <w:szCs w:val="20"/>
        </w:rPr>
        <w:t>Approving purchases (within delegated authority)</w:t>
      </w:r>
      <w:r w:rsidRPr="00D01417">
        <w:rPr>
          <w:sz w:val="20"/>
          <w:szCs w:val="20"/>
        </w:rPr>
        <w:tab/>
        <w:t>Budget Holder</w:t>
      </w:r>
    </w:p>
    <w:p w14:paraId="27327C8D" w14:textId="77777777" w:rsidR="00D01417" w:rsidRPr="00D01417" w:rsidRDefault="00D01417" w:rsidP="00D01417">
      <w:pPr>
        <w:pStyle w:val="BodyText"/>
        <w:tabs>
          <w:tab w:val="left" w:pos="284"/>
          <w:tab w:val="left" w:pos="5103"/>
          <w:tab w:val="left" w:pos="6521"/>
        </w:tabs>
        <w:spacing w:line="276" w:lineRule="auto"/>
        <w:jc w:val="left"/>
        <w:rPr>
          <w:sz w:val="20"/>
          <w:szCs w:val="20"/>
        </w:rPr>
      </w:pPr>
      <w:r w:rsidRPr="00D01417">
        <w:rPr>
          <w:sz w:val="20"/>
          <w:szCs w:val="20"/>
        </w:rPr>
        <w:t>Raising purchase orders</w:t>
      </w:r>
      <w:r w:rsidRPr="00D01417">
        <w:rPr>
          <w:sz w:val="20"/>
          <w:szCs w:val="20"/>
        </w:rPr>
        <w:tab/>
        <w:t>Budget Holder</w:t>
      </w:r>
    </w:p>
    <w:p w14:paraId="56E0EF75" w14:textId="77777777" w:rsidR="00D01417" w:rsidRPr="00D01417" w:rsidRDefault="00D01417" w:rsidP="00D01417">
      <w:pPr>
        <w:pStyle w:val="BodyText"/>
        <w:tabs>
          <w:tab w:val="left" w:pos="284"/>
          <w:tab w:val="left" w:pos="5103"/>
          <w:tab w:val="left" w:pos="6521"/>
        </w:tabs>
        <w:spacing w:line="276" w:lineRule="auto"/>
        <w:jc w:val="left"/>
        <w:rPr>
          <w:sz w:val="20"/>
          <w:szCs w:val="20"/>
        </w:rPr>
      </w:pPr>
      <w:r w:rsidRPr="00D01417">
        <w:rPr>
          <w:sz w:val="20"/>
          <w:szCs w:val="20"/>
        </w:rPr>
        <w:t>Placing phone orders</w:t>
      </w:r>
      <w:r w:rsidRPr="00D01417">
        <w:rPr>
          <w:sz w:val="20"/>
          <w:szCs w:val="20"/>
        </w:rPr>
        <w:tab/>
        <w:t>Budget Holder/Office Manager</w:t>
      </w:r>
    </w:p>
    <w:p w14:paraId="0E4F4B3A" w14:textId="77777777" w:rsidR="00D01417" w:rsidRPr="00D01417" w:rsidRDefault="00D01417" w:rsidP="00D01417">
      <w:pPr>
        <w:pStyle w:val="BodyText"/>
        <w:tabs>
          <w:tab w:val="left" w:pos="284"/>
          <w:tab w:val="left" w:pos="5103"/>
          <w:tab w:val="left" w:pos="6521"/>
        </w:tabs>
        <w:spacing w:line="276" w:lineRule="auto"/>
        <w:jc w:val="left"/>
        <w:rPr>
          <w:sz w:val="20"/>
          <w:szCs w:val="20"/>
        </w:rPr>
      </w:pPr>
      <w:r w:rsidRPr="00D01417">
        <w:rPr>
          <w:sz w:val="20"/>
          <w:szCs w:val="20"/>
        </w:rPr>
        <w:t>Placing internet orders</w:t>
      </w:r>
      <w:r w:rsidRPr="00D01417">
        <w:rPr>
          <w:sz w:val="20"/>
          <w:szCs w:val="20"/>
        </w:rPr>
        <w:tab/>
        <w:t>Budget Holder/Office Manager</w:t>
      </w:r>
    </w:p>
    <w:p w14:paraId="13059CE1" w14:textId="77777777" w:rsidR="00D01417" w:rsidRPr="00D01417" w:rsidRDefault="00D01417" w:rsidP="00D01417">
      <w:pPr>
        <w:pStyle w:val="BodyText"/>
        <w:tabs>
          <w:tab w:val="left" w:pos="284"/>
          <w:tab w:val="left" w:pos="5103"/>
          <w:tab w:val="left" w:pos="6521"/>
        </w:tabs>
        <w:spacing w:line="276" w:lineRule="auto"/>
        <w:jc w:val="left"/>
        <w:rPr>
          <w:sz w:val="20"/>
          <w:szCs w:val="20"/>
        </w:rPr>
      </w:pPr>
      <w:r w:rsidRPr="00D01417">
        <w:rPr>
          <w:sz w:val="20"/>
          <w:szCs w:val="20"/>
        </w:rPr>
        <w:t>Verifying receipt of goods or services</w:t>
      </w:r>
      <w:r w:rsidRPr="00D01417">
        <w:rPr>
          <w:sz w:val="20"/>
          <w:szCs w:val="20"/>
        </w:rPr>
        <w:tab/>
        <w:t>Budget Holder/Office Manager</w:t>
      </w:r>
    </w:p>
    <w:p w14:paraId="59602F0A" w14:textId="77777777" w:rsidR="00D01417" w:rsidRDefault="00D01417" w:rsidP="00D01417">
      <w:pPr>
        <w:pStyle w:val="BodyText"/>
        <w:tabs>
          <w:tab w:val="left" w:pos="284"/>
          <w:tab w:val="left" w:pos="5103"/>
          <w:tab w:val="left" w:pos="6521"/>
        </w:tabs>
        <w:spacing w:line="276" w:lineRule="auto"/>
        <w:jc w:val="left"/>
        <w:rPr>
          <w:sz w:val="20"/>
          <w:szCs w:val="20"/>
        </w:rPr>
      </w:pPr>
      <w:r w:rsidRPr="00D01417">
        <w:rPr>
          <w:sz w:val="20"/>
          <w:szCs w:val="20"/>
        </w:rPr>
        <w:t>Approval of invoices for payment</w:t>
      </w:r>
      <w:r w:rsidRPr="00D01417">
        <w:rPr>
          <w:sz w:val="20"/>
          <w:szCs w:val="20"/>
        </w:rPr>
        <w:tab/>
        <w:t>Principal/BOT Finance Officer</w:t>
      </w:r>
    </w:p>
    <w:p w14:paraId="59F98187" w14:textId="77777777" w:rsidR="007C203E" w:rsidRDefault="007C203E" w:rsidP="00D01417">
      <w:pPr>
        <w:pStyle w:val="BodyText"/>
        <w:tabs>
          <w:tab w:val="left" w:pos="284"/>
          <w:tab w:val="left" w:pos="5103"/>
          <w:tab w:val="left" w:pos="6521"/>
        </w:tabs>
        <w:spacing w:line="276" w:lineRule="auto"/>
        <w:jc w:val="left"/>
        <w:rPr>
          <w:sz w:val="20"/>
          <w:szCs w:val="20"/>
        </w:rPr>
      </w:pPr>
    </w:p>
    <w:p w14:paraId="53EAEB4A" w14:textId="77777777" w:rsidR="007C203E" w:rsidRPr="00D01417" w:rsidRDefault="007C203E" w:rsidP="00D01417">
      <w:pPr>
        <w:pStyle w:val="BodyText"/>
        <w:tabs>
          <w:tab w:val="left" w:pos="284"/>
          <w:tab w:val="left" w:pos="5103"/>
          <w:tab w:val="left" w:pos="6521"/>
        </w:tabs>
        <w:spacing w:line="276" w:lineRule="auto"/>
        <w:jc w:val="left"/>
        <w:rPr>
          <w:sz w:val="20"/>
          <w:szCs w:val="20"/>
        </w:rPr>
      </w:pPr>
    </w:p>
    <w:p w14:paraId="76514827" w14:textId="77777777" w:rsidR="007C203E" w:rsidRDefault="007C203E" w:rsidP="00D01417">
      <w:pPr>
        <w:pStyle w:val="NormalWeb"/>
        <w:tabs>
          <w:tab w:val="left" w:pos="5812"/>
        </w:tabs>
        <w:spacing w:line="276" w:lineRule="auto"/>
        <w:rPr>
          <w:b/>
          <w:sz w:val="20"/>
          <w:szCs w:val="20"/>
        </w:rPr>
      </w:pPr>
      <w:bookmarkStart w:id="130" w:name="_Toc12242970"/>
      <w:bookmarkStart w:id="131" w:name="_Toc62626002"/>
      <w:bookmarkStart w:id="132" w:name="_Toc65306345"/>
    </w:p>
    <w:p w14:paraId="2749EAF1" w14:textId="77777777" w:rsidR="007C203E" w:rsidRDefault="007C203E" w:rsidP="00D01417">
      <w:pPr>
        <w:pStyle w:val="NormalWeb"/>
        <w:tabs>
          <w:tab w:val="left" w:pos="5812"/>
        </w:tabs>
        <w:spacing w:line="276" w:lineRule="auto"/>
        <w:rPr>
          <w:b/>
          <w:sz w:val="20"/>
          <w:szCs w:val="20"/>
        </w:rPr>
      </w:pPr>
    </w:p>
    <w:p w14:paraId="10315CDC" w14:textId="77777777" w:rsidR="00FD47B9" w:rsidRDefault="00FD47B9" w:rsidP="00D01417">
      <w:pPr>
        <w:pStyle w:val="NormalWeb"/>
        <w:tabs>
          <w:tab w:val="left" w:pos="5812"/>
        </w:tabs>
        <w:spacing w:line="276" w:lineRule="auto"/>
        <w:rPr>
          <w:b/>
          <w:sz w:val="20"/>
          <w:szCs w:val="20"/>
        </w:rPr>
      </w:pPr>
    </w:p>
    <w:p w14:paraId="59C6F33F" w14:textId="77777777" w:rsidR="00D01417" w:rsidRPr="00DE481F" w:rsidRDefault="00D01417" w:rsidP="00D01417">
      <w:pPr>
        <w:pStyle w:val="NormalWeb"/>
        <w:tabs>
          <w:tab w:val="left" w:pos="5812"/>
        </w:tabs>
        <w:spacing w:line="276" w:lineRule="auto"/>
        <w:rPr>
          <w:b/>
          <w:sz w:val="20"/>
          <w:szCs w:val="20"/>
        </w:rPr>
      </w:pPr>
      <w:r w:rsidRPr="00DE481F">
        <w:rPr>
          <w:b/>
          <w:sz w:val="20"/>
          <w:szCs w:val="20"/>
        </w:rPr>
        <w:lastRenderedPageBreak/>
        <w:t>Finance Systems</w:t>
      </w:r>
      <w:bookmarkEnd w:id="130"/>
      <w:bookmarkEnd w:id="131"/>
      <w:bookmarkEnd w:id="132"/>
    </w:p>
    <w:p w14:paraId="406E8D9B"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A</w:t>
      </w:r>
      <w:r w:rsidR="00DE481F">
        <w:rPr>
          <w:sz w:val="20"/>
          <w:szCs w:val="20"/>
        </w:rPr>
        <w:t>ccounting systems daily back-up</w:t>
      </w:r>
      <w:r w:rsidR="00DE481F">
        <w:rPr>
          <w:sz w:val="20"/>
          <w:szCs w:val="20"/>
        </w:rPr>
        <w:tab/>
      </w:r>
      <w:r w:rsidRPr="00D01417">
        <w:rPr>
          <w:sz w:val="20"/>
          <w:szCs w:val="20"/>
        </w:rPr>
        <w:t>Office Manager</w:t>
      </w:r>
      <w:r w:rsidR="006F4C32">
        <w:rPr>
          <w:sz w:val="20"/>
          <w:szCs w:val="20"/>
        </w:rPr>
        <w:t>/Computer Service Provider</w:t>
      </w:r>
    </w:p>
    <w:p w14:paraId="6C3B455A" w14:textId="77777777" w:rsidR="00D01417" w:rsidRPr="00DE481F" w:rsidRDefault="00D01417" w:rsidP="00D01417">
      <w:pPr>
        <w:pStyle w:val="NormalWeb"/>
        <w:tabs>
          <w:tab w:val="left" w:pos="5812"/>
        </w:tabs>
        <w:spacing w:line="276" w:lineRule="auto"/>
        <w:rPr>
          <w:b/>
          <w:sz w:val="20"/>
          <w:szCs w:val="20"/>
        </w:rPr>
      </w:pPr>
      <w:bookmarkStart w:id="133" w:name="_Toc12242971"/>
      <w:bookmarkStart w:id="134" w:name="_Toc62626003"/>
      <w:bookmarkStart w:id="135" w:name="_Toc65306346"/>
      <w:r w:rsidRPr="00DE481F">
        <w:rPr>
          <w:b/>
          <w:sz w:val="20"/>
          <w:szCs w:val="20"/>
        </w:rPr>
        <w:t>Payroll</w:t>
      </w:r>
      <w:bookmarkEnd w:id="133"/>
      <w:bookmarkEnd w:id="134"/>
      <w:bookmarkEnd w:id="135"/>
    </w:p>
    <w:p w14:paraId="38E089ED"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Check of fortnightly SUE report</w:t>
      </w:r>
      <w:r w:rsidRPr="00D01417">
        <w:rPr>
          <w:sz w:val="20"/>
          <w:szCs w:val="20"/>
        </w:rPr>
        <w:tab/>
        <w:t>Principal/Office Manager</w:t>
      </w:r>
    </w:p>
    <w:p w14:paraId="1918293C"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Reconciliation with bank debit with errors followed up</w:t>
      </w:r>
      <w:r w:rsidRPr="00D01417">
        <w:rPr>
          <w:sz w:val="20"/>
          <w:szCs w:val="20"/>
        </w:rPr>
        <w:tab/>
        <w:t>Office Manager</w:t>
      </w:r>
    </w:p>
    <w:p w14:paraId="4EF297FF"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Verification of SUE reconciliation report and bank debit</w:t>
      </w:r>
      <w:r w:rsidRPr="00D01417">
        <w:rPr>
          <w:sz w:val="20"/>
          <w:szCs w:val="20"/>
        </w:rPr>
        <w:tab/>
        <w:t>Office Manager</w:t>
      </w:r>
    </w:p>
    <w:p w14:paraId="4BBDEA20" w14:textId="77777777" w:rsid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Staff expense claim – voucher approval</w:t>
      </w:r>
      <w:r w:rsidRPr="00D01417">
        <w:rPr>
          <w:sz w:val="20"/>
          <w:szCs w:val="20"/>
        </w:rPr>
        <w:tab/>
        <w:t>Principal</w:t>
      </w:r>
    </w:p>
    <w:p w14:paraId="4FCBBB52" w14:textId="77777777" w:rsidR="006F4C32" w:rsidRPr="00D01417" w:rsidRDefault="006F4C32" w:rsidP="00DE481F">
      <w:pPr>
        <w:pStyle w:val="BodyText"/>
        <w:tabs>
          <w:tab w:val="left" w:pos="284"/>
          <w:tab w:val="left" w:pos="5103"/>
          <w:tab w:val="left" w:pos="6521"/>
        </w:tabs>
        <w:spacing w:line="276" w:lineRule="auto"/>
        <w:jc w:val="left"/>
        <w:rPr>
          <w:sz w:val="20"/>
          <w:szCs w:val="20"/>
        </w:rPr>
      </w:pPr>
      <w:r>
        <w:rPr>
          <w:sz w:val="20"/>
          <w:szCs w:val="20"/>
        </w:rPr>
        <w:t>Timesheets and Payroll</w:t>
      </w:r>
      <w:r>
        <w:rPr>
          <w:sz w:val="20"/>
          <w:szCs w:val="20"/>
        </w:rPr>
        <w:tab/>
        <w:t>Office Manager/Assistant/Principal</w:t>
      </w:r>
    </w:p>
    <w:p w14:paraId="55DE0FA1" w14:textId="77777777" w:rsidR="00D01417" w:rsidRPr="00DE481F" w:rsidRDefault="00D01417" w:rsidP="00DE481F">
      <w:pPr>
        <w:pStyle w:val="NormalWeb"/>
        <w:tabs>
          <w:tab w:val="left" w:pos="5103"/>
        </w:tabs>
        <w:spacing w:line="276" w:lineRule="auto"/>
        <w:rPr>
          <w:b/>
          <w:sz w:val="20"/>
          <w:szCs w:val="20"/>
        </w:rPr>
      </w:pPr>
      <w:bookmarkStart w:id="136" w:name="_Toc12242972"/>
      <w:bookmarkStart w:id="137" w:name="_Toc62626004"/>
      <w:bookmarkStart w:id="138" w:name="_Toc65306347"/>
      <w:r w:rsidRPr="00DE481F">
        <w:rPr>
          <w:b/>
          <w:sz w:val="20"/>
          <w:szCs w:val="20"/>
        </w:rPr>
        <w:t>Income</w:t>
      </w:r>
      <w:bookmarkEnd w:id="136"/>
      <w:bookmarkEnd w:id="137"/>
      <w:bookmarkEnd w:id="138"/>
    </w:p>
    <w:p w14:paraId="430A8155"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Preparation of receivables invoices</w:t>
      </w:r>
      <w:r w:rsidRPr="00D01417">
        <w:rPr>
          <w:sz w:val="20"/>
          <w:szCs w:val="20"/>
        </w:rPr>
        <w:tab/>
        <w:t>Office Manager</w:t>
      </w:r>
    </w:p>
    <w:p w14:paraId="05107EA9"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Certification of invoices</w:t>
      </w:r>
      <w:r w:rsidRPr="00D01417">
        <w:rPr>
          <w:sz w:val="20"/>
          <w:szCs w:val="20"/>
        </w:rPr>
        <w:tab/>
        <w:t>Principal/BOT Finance Officer</w:t>
      </w:r>
    </w:p>
    <w:p w14:paraId="64D7D8A2"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 xml:space="preserve">Reconciliation of receivables </w:t>
      </w:r>
      <w:r w:rsidRPr="00D01417">
        <w:rPr>
          <w:sz w:val="20"/>
          <w:szCs w:val="20"/>
        </w:rPr>
        <w:tab/>
        <w:t>Office Manager</w:t>
      </w:r>
    </w:p>
    <w:p w14:paraId="479EA461"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Debt write-off approvals</w:t>
      </w:r>
      <w:r w:rsidRPr="00D01417">
        <w:rPr>
          <w:sz w:val="20"/>
          <w:szCs w:val="20"/>
        </w:rPr>
        <w:tab/>
        <w:t>Principal/BOT Finance Officer</w:t>
      </w:r>
      <w:r w:rsidR="006F4C32">
        <w:rPr>
          <w:sz w:val="20"/>
          <w:szCs w:val="20"/>
        </w:rPr>
        <w:t>/Office Manager</w:t>
      </w:r>
    </w:p>
    <w:p w14:paraId="2C14FBCD" w14:textId="77777777" w:rsidR="00D01417" w:rsidRPr="00DE481F" w:rsidRDefault="00D01417" w:rsidP="00DE481F">
      <w:pPr>
        <w:pStyle w:val="NormalWeb"/>
        <w:tabs>
          <w:tab w:val="left" w:pos="5103"/>
        </w:tabs>
        <w:spacing w:line="276" w:lineRule="auto"/>
        <w:rPr>
          <w:b/>
          <w:sz w:val="20"/>
          <w:szCs w:val="20"/>
        </w:rPr>
      </w:pPr>
      <w:bookmarkStart w:id="139" w:name="_Toc12242973"/>
      <w:bookmarkStart w:id="140" w:name="_Toc62626005"/>
      <w:bookmarkStart w:id="141" w:name="_Toc65306348"/>
      <w:r w:rsidRPr="00DE481F">
        <w:rPr>
          <w:b/>
          <w:sz w:val="20"/>
          <w:szCs w:val="20"/>
        </w:rPr>
        <w:t>Fixed Assets</w:t>
      </w:r>
      <w:bookmarkEnd w:id="139"/>
      <w:bookmarkEnd w:id="140"/>
      <w:bookmarkEnd w:id="141"/>
    </w:p>
    <w:p w14:paraId="3C0CA3CA"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Fixed asset purchase approval</w:t>
      </w:r>
      <w:r w:rsidRPr="00D01417">
        <w:rPr>
          <w:sz w:val="20"/>
          <w:szCs w:val="20"/>
        </w:rPr>
        <w:tab/>
        <w:t>BOT</w:t>
      </w:r>
    </w:p>
    <w:p w14:paraId="4BF45EB0"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Fixed asset purchase order approval</w:t>
      </w:r>
      <w:r w:rsidRPr="00D01417">
        <w:rPr>
          <w:sz w:val="20"/>
          <w:szCs w:val="20"/>
        </w:rPr>
        <w:tab/>
        <w:t>Principal</w:t>
      </w:r>
    </w:p>
    <w:p w14:paraId="78E16BC3"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Fixed asset invoice certification</w:t>
      </w:r>
      <w:r w:rsidRPr="00D01417">
        <w:rPr>
          <w:sz w:val="20"/>
          <w:szCs w:val="20"/>
        </w:rPr>
        <w:tab/>
        <w:t>Office Manager</w:t>
      </w:r>
    </w:p>
    <w:p w14:paraId="7AF01245" w14:textId="77777777" w:rsidR="00D01417" w:rsidRPr="00D01417" w:rsidRDefault="00D01417" w:rsidP="00DE481F">
      <w:pPr>
        <w:pStyle w:val="BodyText"/>
        <w:tabs>
          <w:tab w:val="left" w:pos="284"/>
          <w:tab w:val="left" w:pos="5103"/>
          <w:tab w:val="left" w:pos="6521"/>
        </w:tabs>
        <w:spacing w:line="276" w:lineRule="auto"/>
        <w:jc w:val="left"/>
        <w:rPr>
          <w:sz w:val="20"/>
          <w:szCs w:val="20"/>
        </w:rPr>
      </w:pPr>
      <w:r w:rsidRPr="00D01417">
        <w:rPr>
          <w:sz w:val="20"/>
          <w:szCs w:val="20"/>
        </w:rPr>
        <w:t>Fixed asset register update</w:t>
      </w:r>
      <w:r w:rsidRPr="00D01417">
        <w:rPr>
          <w:sz w:val="20"/>
          <w:szCs w:val="20"/>
        </w:rPr>
        <w:tab/>
        <w:t>Office Manager</w:t>
      </w:r>
      <w:r w:rsidR="006F4C32">
        <w:rPr>
          <w:sz w:val="20"/>
          <w:szCs w:val="20"/>
        </w:rPr>
        <w:t>/Accounting Service Provider</w:t>
      </w:r>
    </w:p>
    <w:p w14:paraId="66F9D9C6" w14:textId="77777777" w:rsidR="00D01417" w:rsidRPr="00D01417" w:rsidRDefault="00D01417" w:rsidP="00DE481F">
      <w:pPr>
        <w:pStyle w:val="BodyText"/>
        <w:tabs>
          <w:tab w:val="left" w:pos="5103"/>
        </w:tabs>
        <w:spacing w:before="240" w:line="276" w:lineRule="auto"/>
        <w:rPr>
          <w:sz w:val="20"/>
          <w:szCs w:val="20"/>
        </w:rPr>
      </w:pPr>
    </w:p>
    <w:p w14:paraId="1A2472C0" w14:textId="77777777" w:rsidR="00D01417" w:rsidRPr="00D01417" w:rsidRDefault="00D01417" w:rsidP="00D01417">
      <w:pPr>
        <w:pStyle w:val="BodyText"/>
        <w:tabs>
          <w:tab w:val="left" w:pos="5812"/>
        </w:tabs>
        <w:spacing w:before="240" w:line="276" w:lineRule="auto"/>
        <w:rPr>
          <w:sz w:val="20"/>
          <w:szCs w:val="20"/>
        </w:rPr>
      </w:pPr>
    </w:p>
    <w:p w14:paraId="0352DFDC" w14:textId="77777777" w:rsidR="00D01417" w:rsidRPr="00D01417" w:rsidRDefault="00D01417" w:rsidP="00D01417">
      <w:pPr>
        <w:pStyle w:val="BodyText"/>
        <w:tabs>
          <w:tab w:val="left" w:pos="5812"/>
        </w:tabs>
        <w:spacing w:before="240" w:line="276" w:lineRule="auto"/>
        <w:rPr>
          <w:sz w:val="20"/>
          <w:szCs w:val="20"/>
        </w:rPr>
      </w:pPr>
    </w:p>
    <w:p w14:paraId="1D629F90" w14:textId="77777777" w:rsidR="00D01417" w:rsidRPr="00D01417" w:rsidRDefault="00D01417" w:rsidP="00D01417">
      <w:pPr>
        <w:pStyle w:val="BodyText"/>
        <w:tabs>
          <w:tab w:val="left" w:pos="5812"/>
        </w:tabs>
        <w:spacing w:before="240" w:line="276" w:lineRule="auto"/>
        <w:rPr>
          <w:sz w:val="20"/>
          <w:szCs w:val="20"/>
        </w:rPr>
      </w:pPr>
    </w:p>
    <w:p w14:paraId="6B902A55" w14:textId="77777777" w:rsidR="00D01417" w:rsidRPr="00D01417" w:rsidRDefault="00D01417" w:rsidP="00D01417">
      <w:pPr>
        <w:pStyle w:val="BodyText"/>
        <w:spacing w:before="240" w:line="276" w:lineRule="auto"/>
        <w:rPr>
          <w:sz w:val="20"/>
          <w:szCs w:val="20"/>
        </w:rPr>
      </w:pPr>
    </w:p>
    <w:p w14:paraId="14B4F99D" w14:textId="77777777" w:rsidR="00D01417" w:rsidRPr="00D01417" w:rsidRDefault="00D01417" w:rsidP="00D01417">
      <w:pPr>
        <w:pStyle w:val="BodyText"/>
        <w:spacing w:before="240" w:line="276" w:lineRule="auto"/>
        <w:rPr>
          <w:sz w:val="20"/>
          <w:szCs w:val="20"/>
        </w:rPr>
      </w:pPr>
    </w:p>
    <w:p w14:paraId="7DD8C3E3" w14:textId="77777777" w:rsidR="00D01417" w:rsidRPr="00D01417" w:rsidRDefault="00D01417" w:rsidP="00D01417">
      <w:pPr>
        <w:pStyle w:val="BodyText"/>
        <w:spacing w:before="240"/>
        <w:rPr>
          <w:sz w:val="20"/>
          <w:szCs w:val="20"/>
        </w:rPr>
      </w:pPr>
    </w:p>
    <w:p w14:paraId="7FDFE315" w14:textId="77777777" w:rsidR="00D01417" w:rsidRDefault="00D01417" w:rsidP="00D01417">
      <w:pPr>
        <w:pStyle w:val="BodyText"/>
        <w:spacing w:before="240"/>
        <w:jc w:val="left"/>
        <w:rPr>
          <w:sz w:val="20"/>
          <w:szCs w:val="20"/>
        </w:rPr>
      </w:pPr>
    </w:p>
    <w:p w14:paraId="4B179424" w14:textId="77777777" w:rsidR="009E3044" w:rsidRPr="00D01417" w:rsidRDefault="009E3044" w:rsidP="00D01417">
      <w:pPr>
        <w:pStyle w:val="BodyText"/>
        <w:spacing w:before="240"/>
        <w:jc w:val="left"/>
        <w:rPr>
          <w:sz w:val="20"/>
          <w:szCs w:val="20"/>
        </w:rPr>
      </w:pPr>
    </w:p>
    <w:p w14:paraId="629AF820" w14:textId="77777777" w:rsidR="00D01417" w:rsidRDefault="00D01417" w:rsidP="00D01417">
      <w:pPr>
        <w:pStyle w:val="Sample"/>
      </w:pPr>
    </w:p>
    <w:p w14:paraId="50C42555" w14:textId="77777777" w:rsidR="00FD47B9" w:rsidRDefault="00FD47B9" w:rsidP="00D01417">
      <w:pPr>
        <w:pStyle w:val="Sample"/>
      </w:pPr>
    </w:p>
    <w:p w14:paraId="0FD91DAD" w14:textId="77777777" w:rsidR="00FD47B9" w:rsidRDefault="00FD47B9" w:rsidP="00D01417">
      <w:pPr>
        <w:pStyle w:val="Sample"/>
      </w:pPr>
    </w:p>
    <w:p w14:paraId="6E2DD5AA" w14:textId="77777777" w:rsidR="00370C49" w:rsidRPr="00A834C4" w:rsidRDefault="00370C49" w:rsidP="00B94438">
      <w:pPr>
        <w:spacing w:after="0" w:line="240" w:lineRule="auto"/>
        <w:rPr>
          <w:sz w:val="20"/>
          <w:szCs w:val="20"/>
          <w:lang w:val="en-AU"/>
        </w:rPr>
      </w:pPr>
    </w:p>
    <w:p w14:paraId="6F6AC621" w14:textId="77777777" w:rsidR="0026689E" w:rsidRPr="0093449A" w:rsidRDefault="0026689E" w:rsidP="00184B5F">
      <w:pPr>
        <w:pStyle w:val="Heading2"/>
        <w:rPr>
          <w:rFonts w:ascii="Times New Roman" w:hAnsi="Times New Roman" w:cs="Times New Roman"/>
          <w:sz w:val="32"/>
          <w:szCs w:val="32"/>
        </w:rPr>
      </w:pPr>
      <w:bookmarkStart w:id="142" w:name="_Toc271811919"/>
      <w:bookmarkStart w:id="143" w:name="_Toc271811957"/>
      <w:bookmarkStart w:id="144" w:name="_Toc319416430"/>
      <w:bookmarkStart w:id="145" w:name="_Toc320085691"/>
      <w:bookmarkStart w:id="146" w:name="_Toc320085776"/>
      <w:bookmarkStart w:id="147" w:name="_Toc508970696"/>
      <w:r w:rsidRPr="0093449A">
        <w:rPr>
          <w:rFonts w:ascii="Times New Roman" w:hAnsi="Times New Roman" w:cs="Times New Roman"/>
          <w:color w:val="000000" w:themeColor="text1"/>
          <w:sz w:val="32"/>
          <w:szCs w:val="32"/>
        </w:rPr>
        <w:lastRenderedPageBreak/>
        <w:t>Theft and Fraud Prevention Procedure</w:t>
      </w:r>
      <w:bookmarkEnd w:id="142"/>
      <w:bookmarkEnd w:id="143"/>
      <w:bookmarkEnd w:id="144"/>
      <w:bookmarkEnd w:id="145"/>
      <w:bookmarkEnd w:id="146"/>
      <w:bookmarkEnd w:id="147"/>
    </w:p>
    <w:p w14:paraId="6E3FC510" w14:textId="77777777" w:rsidR="0026689E" w:rsidRDefault="0026689E" w:rsidP="0026689E">
      <w:pPr>
        <w:pStyle w:val="BodyText"/>
        <w:ind w:left="720" w:firstLine="720"/>
        <w:rPr>
          <w:sz w:val="24"/>
        </w:rPr>
      </w:pPr>
    </w:p>
    <w:p w14:paraId="1F77F85E" w14:textId="77777777" w:rsidR="0026689E" w:rsidRPr="0026689E" w:rsidRDefault="0026689E" w:rsidP="006579CF">
      <w:pPr>
        <w:pStyle w:val="BodyText"/>
        <w:jc w:val="both"/>
        <w:rPr>
          <w:sz w:val="20"/>
          <w:szCs w:val="20"/>
        </w:rPr>
      </w:pPr>
      <w:r w:rsidRPr="0026689E">
        <w:rPr>
          <w:sz w:val="20"/>
          <w:szCs w:val="20"/>
        </w:rPr>
        <w:t>The Board of Trustees (the Board) of Donovan Primary (the School) has consulte</w:t>
      </w:r>
      <w:r>
        <w:rPr>
          <w:sz w:val="20"/>
          <w:szCs w:val="20"/>
        </w:rPr>
        <w:t xml:space="preserve">d with staff and parents in the </w:t>
      </w:r>
      <w:r w:rsidRPr="0026689E">
        <w:rPr>
          <w:sz w:val="20"/>
          <w:szCs w:val="20"/>
        </w:rPr>
        <w:t>formulation of this Policy (the Policy). The Policy was approved and adopted b</w:t>
      </w:r>
      <w:r>
        <w:rPr>
          <w:sz w:val="20"/>
          <w:szCs w:val="20"/>
        </w:rPr>
        <w:t>y the Board at its meeting held</w:t>
      </w:r>
      <w:r w:rsidR="00BB7612">
        <w:rPr>
          <w:sz w:val="20"/>
          <w:szCs w:val="20"/>
        </w:rPr>
        <w:t xml:space="preserve"> </w:t>
      </w:r>
      <w:r w:rsidRPr="0026689E">
        <w:rPr>
          <w:sz w:val="20"/>
          <w:szCs w:val="20"/>
        </w:rPr>
        <w:t>on 11 April 2006 and became effective from that date.</w:t>
      </w:r>
    </w:p>
    <w:p w14:paraId="587FE3DF" w14:textId="77777777" w:rsidR="0026689E" w:rsidRPr="0026689E" w:rsidRDefault="0026689E" w:rsidP="006579CF">
      <w:pPr>
        <w:pStyle w:val="NormalWeb"/>
        <w:jc w:val="both"/>
        <w:rPr>
          <w:b/>
          <w:bCs/>
          <w:sz w:val="20"/>
          <w:szCs w:val="20"/>
        </w:rPr>
      </w:pPr>
      <w:r w:rsidRPr="0026689E">
        <w:rPr>
          <w:b/>
          <w:bCs/>
          <w:sz w:val="20"/>
          <w:szCs w:val="20"/>
        </w:rPr>
        <w:t>INTRODUCTION</w:t>
      </w:r>
    </w:p>
    <w:p w14:paraId="3D55C4EB" w14:textId="77777777" w:rsidR="0026689E" w:rsidRPr="0026689E" w:rsidRDefault="0026689E" w:rsidP="006579CF">
      <w:pPr>
        <w:pStyle w:val="BodyText"/>
        <w:numPr>
          <w:ilvl w:val="0"/>
          <w:numId w:val="12"/>
        </w:numPr>
        <w:tabs>
          <w:tab w:val="num" w:pos="4320"/>
        </w:tabs>
        <w:spacing w:before="60" w:after="60"/>
        <w:jc w:val="both"/>
        <w:rPr>
          <w:sz w:val="20"/>
          <w:szCs w:val="20"/>
        </w:rPr>
      </w:pPr>
      <w:r w:rsidRPr="0026689E">
        <w:rPr>
          <w:sz w:val="20"/>
          <w:szCs w:val="20"/>
        </w:rPr>
        <w:t>The Board accepts that it has a responsibility to protect the physical and financial resources of the School. The Board has agreed that through its chief executive, the Principal, the School has a responsibility to prevent and detect theft and fraudulent actions by persons who are employed or contracted by the School or who are service recipients of the School. The Board accepts that any investigation into any theft or fraudulent actions will be conducted in a manner that conforms to the principles of natural justice and is procedurally just and fair.</w:t>
      </w:r>
    </w:p>
    <w:p w14:paraId="1E703C39" w14:textId="77777777" w:rsidR="0026689E" w:rsidRPr="0026689E" w:rsidRDefault="0026689E" w:rsidP="006579CF">
      <w:pPr>
        <w:pStyle w:val="BodyText"/>
        <w:numPr>
          <w:ilvl w:val="0"/>
          <w:numId w:val="12"/>
        </w:numPr>
        <w:tabs>
          <w:tab w:val="num" w:pos="4320"/>
        </w:tabs>
        <w:spacing w:before="60"/>
        <w:jc w:val="both"/>
        <w:rPr>
          <w:sz w:val="20"/>
          <w:szCs w:val="20"/>
        </w:rPr>
      </w:pPr>
      <w:r w:rsidRPr="0026689E">
        <w:rPr>
          <w:sz w:val="20"/>
          <w:szCs w:val="20"/>
        </w:rPr>
        <w:t>The Board, therefore, requires the Principal to establish systems and procedures to guard against the actions of theft and fraud. The Principal is to report such actions to the Board Chairperson as prescribed in the procedures set out below.</w:t>
      </w:r>
    </w:p>
    <w:p w14:paraId="52C309CF" w14:textId="77777777" w:rsidR="0026689E" w:rsidRPr="0026689E" w:rsidRDefault="0026689E" w:rsidP="006579CF">
      <w:pPr>
        <w:pStyle w:val="NormalWeb"/>
        <w:jc w:val="both"/>
        <w:rPr>
          <w:b/>
          <w:bCs/>
          <w:sz w:val="20"/>
          <w:szCs w:val="20"/>
        </w:rPr>
      </w:pPr>
      <w:r w:rsidRPr="0026689E">
        <w:rPr>
          <w:b/>
          <w:bCs/>
          <w:sz w:val="20"/>
          <w:szCs w:val="20"/>
        </w:rPr>
        <w:t>GENERAL</w:t>
      </w:r>
    </w:p>
    <w:p w14:paraId="1F5C1F65" w14:textId="77777777" w:rsidR="0026689E" w:rsidRPr="0026689E" w:rsidRDefault="0026689E" w:rsidP="006579CF">
      <w:pPr>
        <w:pStyle w:val="BodyText"/>
        <w:numPr>
          <w:ilvl w:val="0"/>
          <w:numId w:val="13"/>
        </w:numPr>
        <w:spacing w:before="60" w:after="60"/>
        <w:jc w:val="both"/>
        <w:rPr>
          <w:sz w:val="20"/>
          <w:szCs w:val="20"/>
        </w:rPr>
      </w:pPr>
      <w:r w:rsidRPr="0026689E">
        <w:rPr>
          <w:sz w:val="20"/>
          <w:szCs w:val="20"/>
        </w:rPr>
        <w:t>As preventative measures against theft and fraud the Board requires the Principal to ensure that:</w:t>
      </w:r>
    </w:p>
    <w:p w14:paraId="2C2D2D53" w14:textId="77777777" w:rsidR="0026689E" w:rsidRPr="0026689E" w:rsidRDefault="0026689E" w:rsidP="006579CF">
      <w:pPr>
        <w:pStyle w:val="BodyText"/>
        <w:numPr>
          <w:ilvl w:val="1"/>
          <w:numId w:val="13"/>
        </w:numPr>
        <w:spacing w:before="60" w:after="60"/>
        <w:jc w:val="both"/>
        <w:rPr>
          <w:sz w:val="20"/>
          <w:szCs w:val="20"/>
        </w:rPr>
      </w:pPr>
      <w:r w:rsidRPr="0026689E">
        <w:rPr>
          <w:sz w:val="20"/>
          <w:szCs w:val="20"/>
        </w:rPr>
        <w:t>The School’s physical resources are kept secure and accounted for.</w:t>
      </w:r>
    </w:p>
    <w:p w14:paraId="5C309581" w14:textId="77777777" w:rsidR="0026689E" w:rsidRPr="0026689E" w:rsidRDefault="0026689E" w:rsidP="006579CF">
      <w:pPr>
        <w:pStyle w:val="BodyText"/>
        <w:numPr>
          <w:ilvl w:val="1"/>
          <w:numId w:val="13"/>
        </w:numPr>
        <w:spacing w:before="60" w:after="60"/>
        <w:jc w:val="both"/>
        <w:rPr>
          <w:sz w:val="20"/>
          <w:szCs w:val="20"/>
        </w:rPr>
      </w:pPr>
      <w:r w:rsidRPr="0026689E">
        <w:rPr>
          <w:sz w:val="20"/>
          <w:szCs w:val="20"/>
        </w:rPr>
        <w:t>The School’s financial systems are designed to prevent and detect the occurrence of fraud. All such systems must meet the requirements and standards as set out in the Public Finance Act 1989, Section 45C(b) and of generally accepted accounting practice promulgated and supported by the Institute of Chartered Accountants of New Zealand.</w:t>
      </w:r>
    </w:p>
    <w:p w14:paraId="4EE45339" w14:textId="77777777" w:rsidR="0026689E" w:rsidRPr="0026689E" w:rsidRDefault="0026689E" w:rsidP="006579CF">
      <w:pPr>
        <w:pStyle w:val="BodyText"/>
        <w:numPr>
          <w:ilvl w:val="1"/>
          <w:numId w:val="13"/>
        </w:numPr>
        <w:spacing w:before="60" w:after="60"/>
        <w:jc w:val="both"/>
        <w:rPr>
          <w:sz w:val="20"/>
          <w:szCs w:val="20"/>
        </w:rPr>
      </w:pPr>
      <w:r w:rsidRPr="0026689E">
        <w:rPr>
          <w:sz w:val="20"/>
          <w:szCs w:val="20"/>
        </w:rPr>
        <w:t>Staff members who are formally delegated responsibility for the custody of physical and financial resources by the Principal are proven competent to carry out such responsibilities and that such persons are held accountable for the proper execution of their responsibilities.</w:t>
      </w:r>
    </w:p>
    <w:p w14:paraId="285997FC" w14:textId="77777777" w:rsidR="0026689E" w:rsidRPr="0026689E" w:rsidRDefault="0026689E" w:rsidP="006579CF">
      <w:pPr>
        <w:pStyle w:val="BodyText"/>
        <w:numPr>
          <w:ilvl w:val="1"/>
          <w:numId w:val="13"/>
        </w:numPr>
        <w:spacing w:before="60" w:after="60"/>
        <w:jc w:val="both"/>
        <w:rPr>
          <w:sz w:val="20"/>
          <w:szCs w:val="20"/>
        </w:rPr>
      </w:pPr>
      <w:r w:rsidRPr="0026689E">
        <w:rPr>
          <w:sz w:val="20"/>
          <w:szCs w:val="20"/>
        </w:rPr>
        <w:t>All staff members are aware of their responsibility to immediately inform the Principal should they suspect or become aware of any improper or fraudulent actions by staff, suppliers, contractors, students or other persons associated with the School.</w:t>
      </w:r>
    </w:p>
    <w:p w14:paraId="10287611" w14:textId="77777777" w:rsidR="0026689E" w:rsidRPr="0026689E" w:rsidRDefault="0026689E" w:rsidP="006579CF">
      <w:pPr>
        <w:pStyle w:val="BodyText"/>
        <w:numPr>
          <w:ilvl w:val="0"/>
          <w:numId w:val="13"/>
        </w:numPr>
        <w:spacing w:before="60" w:after="60"/>
        <w:jc w:val="both"/>
        <w:rPr>
          <w:sz w:val="20"/>
          <w:szCs w:val="20"/>
        </w:rPr>
      </w:pPr>
      <w:r w:rsidRPr="0026689E">
        <w:rPr>
          <w:sz w:val="20"/>
          <w:szCs w:val="20"/>
        </w:rPr>
        <w:t>In the event of an allegation of theft or fraud the Principal shall act in accordance with the following procedures:</w:t>
      </w:r>
    </w:p>
    <w:p w14:paraId="7B4623A4" w14:textId="77777777" w:rsidR="0026689E" w:rsidRPr="0026689E" w:rsidRDefault="0026689E" w:rsidP="006579CF">
      <w:pPr>
        <w:pStyle w:val="BodyText"/>
        <w:numPr>
          <w:ilvl w:val="1"/>
          <w:numId w:val="13"/>
        </w:numPr>
        <w:spacing w:before="60" w:after="60"/>
        <w:jc w:val="both"/>
        <w:rPr>
          <w:sz w:val="20"/>
          <w:szCs w:val="20"/>
        </w:rPr>
      </w:pPr>
      <w:r w:rsidRPr="0026689E">
        <w:rPr>
          <w:sz w:val="20"/>
          <w:szCs w:val="20"/>
        </w:rPr>
        <w:t>Decide to either immediately report the matter to the New Zealand Police or proceed as outlined in this paragraph.</w:t>
      </w:r>
    </w:p>
    <w:p w14:paraId="4CD256FE" w14:textId="77777777" w:rsidR="0026689E" w:rsidRPr="0026689E" w:rsidRDefault="0026689E" w:rsidP="006579CF">
      <w:pPr>
        <w:pStyle w:val="BodyText"/>
        <w:numPr>
          <w:ilvl w:val="1"/>
          <w:numId w:val="13"/>
        </w:numPr>
        <w:spacing w:before="60" w:after="60"/>
        <w:jc w:val="both"/>
        <w:rPr>
          <w:sz w:val="20"/>
          <w:szCs w:val="20"/>
        </w:rPr>
      </w:pPr>
      <w:r w:rsidRPr="0026689E">
        <w:rPr>
          <w:sz w:val="20"/>
          <w:szCs w:val="20"/>
        </w:rPr>
        <w:t>So far as it is possible and within 24 hours:</w:t>
      </w:r>
    </w:p>
    <w:p w14:paraId="3C603766"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Record the details of the allegation, the person or persons allegedly involved, and the quantity and/or value of the theft or fraud.</w:t>
      </w:r>
    </w:p>
    <w:p w14:paraId="523A17D3"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 xml:space="preserve">Request a </w:t>
      </w:r>
      <w:r w:rsidRPr="0026689E">
        <w:rPr>
          <w:i/>
          <w:sz w:val="20"/>
          <w:szCs w:val="20"/>
        </w:rPr>
        <w:t>written statement</w:t>
      </w:r>
      <w:r w:rsidRPr="0026689E">
        <w:rPr>
          <w:sz w:val="20"/>
          <w:szCs w:val="20"/>
        </w:rPr>
        <w:t xml:space="preserve"> from the person who has informed the Principal, with details as to the nature of the theft or fraud, the time and circumstances in which this occurred, and the quantity and/or value of the theft.</w:t>
      </w:r>
    </w:p>
    <w:p w14:paraId="19B0D657"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Decide on the initial actions to be taken including consulting with the person who provided the information and, if appropriate, confidentially consulting with other senior members of staff about the person who is the subject of the allegation.</w:t>
      </w:r>
    </w:p>
    <w:p w14:paraId="301B9588"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Inform the Board Chairperson of the information received and consult with them as appropriate.</w:t>
      </w:r>
    </w:p>
    <w:p w14:paraId="2D4458A6" w14:textId="77777777" w:rsidR="007C203E" w:rsidRDefault="0026689E" w:rsidP="006579CF">
      <w:pPr>
        <w:pStyle w:val="BodyText"/>
        <w:numPr>
          <w:ilvl w:val="1"/>
          <w:numId w:val="13"/>
        </w:numPr>
        <w:spacing w:before="60" w:after="60"/>
        <w:jc w:val="both"/>
        <w:rPr>
          <w:sz w:val="20"/>
          <w:szCs w:val="20"/>
        </w:rPr>
      </w:pPr>
      <w:r w:rsidRPr="0026689E">
        <w:rPr>
          <w:sz w:val="20"/>
          <w:szCs w:val="20"/>
        </w:rPr>
        <w:t xml:space="preserve">On the basis of advice received and after consultation with the Board Chairperson, the Principal shall decide whether or not a </w:t>
      </w:r>
      <w:r w:rsidRPr="0026689E">
        <w:rPr>
          <w:i/>
          <w:sz w:val="20"/>
          <w:szCs w:val="20"/>
        </w:rPr>
        <w:t>prima facie</w:t>
      </w:r>
      <w:r w:rsidRPr="0026689E">
        <w:rPr>
          <w:sz w:val="20"/>
          <w:szCs w:val="20"/>
        </w:rPr>
        <w:t xml:space="preserve"> case of theft or fraud exists, and if not, to document this decision and record that no further action is to be taken.</w:t>
      </w:r>
    </w:p>
    <w:p w14:paraId="3209B4C4" w14:textId="77777777" w:rsidR="0026689E" w:rsidRDefault="0026689E" w:rsidP="007C203E">
      <w:pPr>
        <w:pStyle w:val="BodyText"/>
        <w:spacing w:before="60" w:after="60"/>
        <w:ind w:left="720"/>
        <w:jc w:val="left"/>
        <w:rPr>
          <w:sz w:val="20"/>
          <w:szCs w:val="20"/>
        </w:rPr>
      </w:pPr>
      <w:r w:rsidRPr="0026689E">
        <w:rPr>
          <w:sz w:val="20"/>
          <w:szCs w:val="20"/>
        </w:rPr>
        <w:t xml:space="preserve"> </w:t>
      </w:r>
    </w:p>
    <w:p w14:paraId="3968A296" w14:textId="77777777" w:rsidR="007C203E" w:rsidRDefault="007C203E" w:rsidP="007C203E">
      <w:pPr>
        <w:pStyle w:val="BodyText"/>
        <w:spacing w:before="60" w:after="60"/>
        <w:ind w:left="720"/>
        <w:jc w:val="left"/>
        <w:rPr>
          <w:sz w:val="20"/>
          <w:szCs w:val="20"/>
        </w:rPr>
      </w:pPr>
    </w:p>
    <w:p w14:paraId="7E323718" w14:textId="77777777" w:rsidR="007C203E" w:rsidRDefault="007C203E" w:rsidP="007C203E">
      <w:pPr>
        <w:pStyle w:val="BodyText"/>
        <w:spacing w:before="60" w:after="60"/>
        <w:ind w:left="720"/>
        <w:jc w:val="left"/>
        <w:rPr>
          <w:sz w:val="20"/>
          <w:szCs w:val="20"/>
        </w:rPr>
      </w:pPr>
    </w:p>
    <w:p w14:paraId="6778956B" w14:textId="77777777" w:rsidR="006579CF" w:rsidRDefault="006579CF" w:rsidP="007C203E">
      <w:pPr>
        <w:pStyle w:val="BodyText"/>
        <w:spacing w:before="60" w:after="60"/>
        <w:ind w:left="720"/>
        <w:jc w:val="left"/>
        <w:rPr>
          <w:sz w:val="20"/>
          <w:szCs w:val="20"/>
        </w:rPr>
      </w:pPr>
    </w:p>
    <w:p w14:paraId="180913E6" w14:textId="77777777" w:rsidR="006579CF" w:rsidRDefault="006579CF" w:rsidP="007C203E">
      <w:pPr>
        <w:pStyle w:val="BodyText"/>
        <w:spacing w:before="60" w:after="60"/>
        <w:ind w:left="720"/>
        <w:jc w:val="left"/>
        <w:rPr>
          <w:sz w:val="20"/>
          <w:szCs w:val="20"/>
        </w:rPr>
      </w:pPr>
    </w:p>
    <w:p w14:paraId="2F4D12DB" w14:textId="77777777" w:rsidR="007C203E" w:rsidRPr="0026689E" w:rsidRDefault="007C203E" w:rsidP="006579CF">
      <w:pPr>
        <w:pStyle w:val="BodyText"/>
        <w:spacing w:before="60" w:after="60"/>
        <w:ind w:left="720"/>
        <w:jc w:val="both"/>
        <w:rPr>
          <w:sz w:val="20"/>
          <w:szCs w:val="20"/>
        </w:rPr>
      </w:pPr>
    </w:p>
    <w:p w14:paraId="3AD92D28" w14:textId="77777777" w:rsidR="0026689E" w:rsidRPr="0026689E" w:rsidRDefault="0026689E" w:rsidP="006579CF">
      <w:pPr>
        <w:pStyle w:val="BodyText"/>
        <w:numPr>
          <w:ilvl w:val="1"/>
          <w:numId w:val="13"/>
        </w:numPr>
        <w:spacing w:before="60" w:after="60"/>
        <w:jc w:val="both"/>
        <w:rPr>
          <w:sz w:val="20"/>
          <w:szCs w:val="20"/>
        </w:rPr>
      </w:pPr>
      <w:r w:rsidRPr="0026689E">
        <w:rPr>
          <w:sz w:val="20"/>
          <w:szCs w:val="20"/>
        </w:rPr>
        <w:t>The Principal shall then carry out the following procedures:</w:t>
      </w:r>
    </w:p>
    <w:p w14:paraId="38A629F4" w14:textId="19F2589F" w:rsidR="0026689E" w:rsidRPr="0026689E" w:rsidRDefault="0026689E" w:rsidP="006579CF">
      <w:pPr>
        <w:pStyle w:val="BodyText"/>
        <w:numPr>
          <w:ilvl w:val="2"/>
          <w:numId w:val="13"/>
        </w:numPr>
        <w:spacing w:before="60" w:after="60"/>
        <w:jc w:val="both"/>
        <w:rPr>
          <w:sz w:val="20"/>
          <w:szCs w:val="20"/>
        </w:rPr>
      </w:pPr>
      <w:r w:rsidRPr="0026689E">
        <w:rPr>
          <w:sz w:val="20"/>
          <w:szCs w:val="20"/>
        </w:rPr>
        <w:t>Investigate the matter furthe</w:t>
      </w:r>
      <w:r w:rsidR="00BB7612">
        <w:rPr>
          <w:sz w:val="20"/>
          <w:szCs w:val="20"/>
        </w:rPr>
        <w:t>r</w:t>
      </w:r>
      <w:r w:rsidRPr="0026689E">
        <w:rPr>
          <w:sz w:val="20"/>
          <w:szCs w:val="20"/>
        </w:rPr>
        <w:t>;</w:t>
      </w:r>
    </w:p>
    <w:p w14:paraId="59A447FC" w14:textId="77777777" w:rsidR="00D96BEA" w:rsidRPr="007C203E" w:rsidRDefault="0026689E" w:rsidP="006579CF">
      <w:pPr>
        <w:pStyle w:val="BodyText"/>
        <w:numPr>
          <w:ilvl w:val="2"/>
          <w:numId w:val="13"/>
        </w:numPr>
        <w:spacing w:before="60" w:after="60"/>
        <w:jc w:val="both"/>
        <w:rPr>
          <w:sz w:val="20"/>
          <w:szCs w:val="20"/>
        </w:rPr>
      </w:pPr>
      <w:r w:rsidRPr="007C203E">
        <w:rPr>
          <w:sz w:val="20"/>
          <w:szCs w:val="20"/>
        </w:rPr>
        <w:t xml:space="preserve">If a </w:t>
      </w:r>
      <w:r w:rsidRPr="007C203E">
        <w:rPr>
          <w:i/>
          <w:sz w:val="20"/>
          <w:szCs w:val="20"/>
        </w:rPr>
        <w:t>prima facie</w:t>
      </w:r>
      <w:r w:rsidRPr="007C203E">
        <w:rPr>
          <w:sz w:val="20"/>
          <w:szCs w:val="20"/>
        </w:rPr>
        <w:t xml:space="preserve"> case is thought to exist to continue with their investigation;</w:t>
      </w:r>
    </w:p>
    <w:p w14:paraId="0E6A804B"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Invoke any disciplinary procedures contained in the contract of employment should the person be a staff member;</w:t>
      </w:r>
    </w:p>
    <w:p w14:paraId="26C86662"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 xml:space="preserve">Lay a complaint with the New Zealand Police; </w:t>
      </w:r>
    </w:p>
    <w:p w14:paraId="710C8CB9"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If necessary, commission an independent expert investigation;</w:t>
      </w:r>
    </w:p>
    <w:p w14:paraId="097F8E38"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In the case of fraud, require a search for written evidence of the possible fraudulent action to determine the likelihood or not of such evidence;</w:t>
      </w:r>
    </w:p>
    <w:p w14:paraId="7D7FBB4E"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 xml:space="preserve">Seek legal advice; or </w:t>
      </w:r>
    </w:p>
    <w:p w14:paraId="28418BAF" w14:textId="77777777" w:rsidR="0026689E" w:rsidRPr="0026689E" w:rsidRDefault="0026689E" w:rsidP="006579CF">
      <w:pPr>
        <w:pStyle w:val="BodyText"/>
        <w:numPr>
          <w:ilvl w:val="2"/>
          <w:numId w:val="13"/>
        </w:numPr>
        <w:tabs>
          <w:tab w:val="left" w:pos="1134"/>
        </w:tabs>
        <w:spacing w:before="60" w:after="60"/>
        <w:jc w:val="both"/>
        <w:rPr>
          <w:sz w:val="20"/>
          <w:szCs w:val="20"/>
        </w:rPr>
      </w:pPr>
      <w:r w:rsidRPr="0026689E">
        <w:rPr>
          <w:sz w:val="20"/>
          <w:szCs w:val="20"/>
        </w:rPr>
        <w:t>Inform the Manager, National Operations, Ministry of Education local office and/or the school’s auditors.</w:t>
      </w:r>
    </w:p>
    <w:p w14:paraId="75988539" w14:textId="77777777" w:rsidR="0026689E" w:rsidRPr="0026689E" w:rsidRDefault="0026689E" w:rsidP="006579CF">
      <w:pPr>
        <w:pStyle w:val="BodyText"/>
        <w:numPr>
          <w:ilvl w:val="1"/>
          <w:numId w:val="13"/>
        </w:numPr>
        <w:spacing w:before="60" w:after="60"/>
        <w:jc w:val="both"/>
        <w:rPr>
          <w:sz w:val="20"/>
          <w:szCs w:val="20"/>
        </w:rPr>
      </w:pPr>
      <w:r w:rsidRPr="0026689E">
        <w:rPr>
          <w:sz w:val="20"/>
          <w:szCs w:val="20"/>
        </w:rPr>
        <w:t>Once all available evidence is obtained the Principal shall consult the Board Chairperson. The Board Chairperson may, if they consider it necessary, seek legal or other advice as to what further action should be taken.</w:t>
      </w:r>
    </w:p>
    <w:p w14:paraId="773BD4F0" w14:textId="77777777" w:rsidR="0026689E" w:rsidRPr="0026689E" w:rsidRDefault="0026689E" w:rsidP="006579CF">
      <w:pPr>
        <w:pStyle w:val="BodyText"/>
        <w:numPr>
          <w:ilvl w:val="1"/>
          <w:numId w:val="13"/>
        </w:numPr>
        <w:spacing w:before="60" w:after="60"/>
        <w:jc w:val="both"/>
        <w:rPr>
          <w:sz w:val="20"/>
          <w:szCs w:val="20"/>
        </w:rPr>
      </w:pPr>
      <w:r w:rsidRPr="0026689E">
        <w:rPr>
          <w:sz w:val="20"/>
          <w:szCs w:val="20"/>
        </w:rPr>
        <w:t>If a case is considered to exist the Principal or a person designated by them shall, unless another course of action is more appropriate:</w:t>
      </w:r>
    </w:p>
    <w:p w14:paraId="4D64F77E"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Inform the person in writing of the allegation that has been received and request a meeting with them at which their representative or representatives are invited to be present.</w:t>
      </w:r>
    </w:p>
    <w:p w14:paraId="357783CD"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Meet with the person who is the subject of the allegation of theft or fraud and their representatives to explain the complaint against them.</w:t>
      </w:r>
    </w:p>
    <w:p w14:paraId="45081FF2"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Obtain a verbal or preferably a written response (all verbal responses must be recorded as minutes of that meeting, and the accuracy of those minutes should be attested by all persons present).</w:t>
      </w:r>
    </w:p>
    <w:p w14:paraId="63BE63E6" w14:textId="77777777" w:rsidR="0026689E" w:rsidRPr="0026689E" w:rsidRDefault="0026689E" w:rsidP="006579CF">
      <w:pPr>
        <w:pStyle w:val="BodyText"/>
        <w:numPr>
          <w:ilvl w:val="2"/>
          <w:numId w:val="13"/>
        </w:numPr>
        <w:spacing w:before="60" w:after="60"/>
        <w:jc w:val="both"/>
        <w:rPr>
          <w:sz w:val="20"/>
          <w:szCs w:val="20"/>
        </w:rPr>
      </w:pPr>
      <w:r w:rsidRPr="0026689E">
        <w:rPr>
          <w:sz w:val="20"/>
          <w:szCs w:val="20"/>
        </w:rPr>
        <w:t>Advise the person in writing of the processes to be involved from this point on.</w:t>
      </w:r>
    </w:p>
    <w:p w14:paraId="1A0B585B" w14:textId="77777777" w:rsidR="0026689E" w:rsidRPr="0026689E" w:rsidRDefault="0026689E" w:rsidP="006579CF">
      <w:pPr>
        <w:pStyle w:val="BodyText"/>
        <w:numPr>
          <w:ilvl w:val="0"/>
          <w:numId w:val="13"/>
        </w:numPr>
        <w:spacing w:before="60" w:after="60"/>
        <w:jc w:val="both"/>
        <w:rPr>
          <w:sz w:val="20"/>
          <w:szCs w:val="20"/>
        </w:rPr>
      </w:pPr>
      <w:r w:rsidRPr="0026689E">
        <w:rPr>
          <w:sz w:val="20"/>
          <w:szCs w:val="20"/>
        </w:rPr>
        <w:t xml:space="preserve">The Board </w:t>
      </w:r>
      <w:proofErr w:type="spellStart"/>
      <w:r w:rsidRPr="0026689E">
        <w:rPr>
          <w:sz w:val="20"/>
          <w:szCs w:val="20"/>
        </w:rPr>
        <w:t>recognises</w:t>
      </w:r>
      <w:proofErr w:type="spellEnd"/>
      <w:r w:rsidRPr="0026689E">
        <w:rPr>
          <w:sz w:val="20"/>
          <w:szCs w:val="20"/>
        </w:rPr>
        <w:t xml:space="preserve"> that supposed or actual instances of theft or fraud can affect the rights and reputation of the person or persons implicated. All matters related to the case shall remain strictly confidential with all written information kept secure. Should any delegated staff member or any other staff member improperly disclose information the Principal shall consider if that person or persons are in breach of confidence and if further action is required. Any action the Principal considers must be in terms of the applicable conditions contained in their contract of employment and any code of ethics or code of responsibility by which the staff member is bound.</w:t>
      </w:r>
    </w:p>
    <w:p w14:paraId="404960D1" w14:textId="77777777" w:rsidR="0026689E" w:rsidRPr="0026689E" w:rsidRDefault="0026689E" w:rsidP="006579CF">
      <w:pPr>
        <w:pStyle w:val="BodyText"/>
        <w:numPr>
          <w:ilvl w:val="0"/>
          <w:numId w:val="13"/>
        </w:numPr>
        <w:spacing w:before="60" w:after="60"/>
        <w:jc w:val="both"/>
        <w:rPr>
          <w:sz w:val="20"/>
          <w:szCs w:val="20"/>
        </w:rPr>
      </w:pPr>
      <w:r w:rsidRPr="0026689E">
        <w:rPr>
          <w:sz w:val="20"/>
          <w:szCs w:val="20"/>
        </w:rPr>
        <w:t>The Board affirms that any allegation of theft or fraud must be subject to due process, equity and fairness. Should a case be deemed to be answerable then the due process of the law shall apply to the person or persons implicated.</w:t>
      </w:r>
    </w:p>
    <w:p w14:paraId="5A140FE2" w14:textId="77777777" w:rsidR="0026689E" w:rsidRDefault="0026689E" w:rsidP="006579CF">
      <w:pPr>
        <w:pStyle w:val="BodyText"/>
        <w:numPr>
          <w:ilvl w:val="0"/>
          <w:numId w:val="13"/>
        </w:numPr>
        <w:spacing w:before="60"/>
        <w:jc w:val="both"/>
        <w:rPr>
          <w:sz w:val="24"/>
        </w:rPr>
      </w:pPr>
      <w:r w:rsidRPr="007C203E">
        <w:rPr>
          <w:sz w:val="20"/>
          <w:szCs w:val="20"/>
        </w:rPr>
        <w:t>Any intimation or written statement made on behalf of the School and related to any instance of supposed or actual theft or fraud shall be made by the Board Chairperson who shall do so after consultation with the Principal and if considered appropriate after taking expert advice</w:t>
      </w:r>
      <w:r>
        <w:rPr>
          <w:sz w:val="24"/>
        </w:rPr>
        <w:t>.</w:t>
      </w:r>
    </w:p>
    <w:p w14:paraId="4EB248C3" w14:textId="77777777" w:rsidR="00D96BEA" w:rsidRPr="00D96BEA" w:rsidRDefault="00D96BEA" w:rsidP="00D96BEA">
      <w:pPr>
        <w:pStyle w:val="BodyText"/>
        <w:spacing w:before="240"/>
        <w:jc w:val="left"/>
        <w:rPr>
          <w:sz w:val="20"/>
          <w:szCs w:val="20"/>
        </w:rPr>
      </w:pPr>
    </w:p>
    <w:p w14:paraId="289E3DC1" w14:textId="77777777" w:rsidR="00D96BEA" w:rsidRPr="00D96BEA" w:rsidRDefault="00D96BEA" w:rsidP="00D96BEA">
      <w:pPr>
        <w:pStyle w:val="BodyText"/>
        <w:spacing w:before="240"/>
        <w:jc w:val="left"/>
        <w:rPr>
          <w:sz w:val="20"/>
          <w:szCs w:val="20"/>
        </w:rPr>
      </w:pPr>
    </w:p>
    <w:p w14:paraId="59B3D194" w14:textId="77777777" w:rsidR="00D96BEA" w:rsidRPr="00D96BEA" w:rsidRDefault="00D96BEA" w:rsidP="00D96BEA">
      <w:pPr>
        <w:pStyle w:val="BodyText"/>
        <w:ind w:left="1440" w:firstLine="720"/>
        <w:jc w:val="left"/>
        <w:rPr>
          <w:sz w:val="20"/>
          <w:szCs w:val="20"/>
        </w:rPr>
      </w:pPr>
    </w:p>
    <w:p w14:paraId="627C0B02" w14:textId="77777777" w:rsidR="00D96BEA" w:rsidRPr="00D96BEA" w:rsidRDefault="00D96BEA" w:rsidP="00D96BEA">
      <w:pPr>
        <w:pStyle w:val="BodyText"/>
        <w:ind w:left="1440" w:firstLine="720"/>
        <w:jc w:val="left"/>
        <w:rPr>
          <w:sz w:val="20"/>
          <w:szCs w:val="20"/>
        </w:rPr>
      </w:pPr>
    </w:p>
    <w:p w14:paraId="4BBF2950" w14:textId="77777777" w:rsidR="00D96BEA" w:rsidRPr="00D96BEA" w:rsidRDefault="00D96BEA" w:rsidP="00D96BEA">
      <w:pPr>
        <w:pStyle w:val="BodyText"/>
        <w:ind w:left="1440" w:firstLine="720"/>
        <w:jc w:val="left"/>
        <w:rPr>
          <w:sz w:val="20"/>
          <w:szCs w:val="20"/>
        </w:rPr>
      </w:pPr>
    </w:p>
    <w:p w14:paraId="7FA0B6E1" w14:textId="77777777" w:rsidR="00D96BEA" w:rsidRDefault="00D96BEA" w:rsidP="00D96BEA">
      <w:pPr>
        <w:pStyle w:val="BodyText"/>
        <w:ind w:left="1440" w:firstLine="720"/>
        <w:jc w:val="left"/>
        <w:rPr>
          <w:sz w:val="20"/>
          <w:szCs w:val="20"/>
        </w:rPr>
      </w:pPr>
    </w:p>
    <w:p w14:paraId="5394C741" w14:textId="77777777" w:rsidR="007C203E" w:rsidRPr="00D96BEA" w:rsidRDefault="007C203E" w:rsidP="00D96BEA">
      <w:pPr>
        <w:pStyle w:val="BodyText"/>
        <w:ind w:left="1440" w:firstLine="720"/>
        <w:jc w:val="left"/>
        <w:rPr>
          <w:sz w:val="20"/>
          <w:szCs w:val="20"/>
        </w:rPr>
      </w:pPr>
    </w:p>
    <w:p w14:paraId="0DACE9A6" w14:textId="77777777" w:rsidR="006579CF" w:rsidRDefault="006579CF" w:rsidP="00184B5F">
      <w:pPr>
        <w:pStyle w:val="Heading1"/>
        <w:jc w:val="center"/>
        <w:rPr>
          <w:rFonts w:ascii="Times New Roman" w:hAnsi="Times New Roman" w:cs="Times New Roman"/>
          <w:sz w:val="36"/>
          <w:szCs w:val="36"/>
        </w:rPr>
      </w:pPr>
      <w:bookmarkStart w:id="148" w:name="_Toc135127499"/>
      <w:bookmarkStart w:id="149" w:name="_Toc271811925"/>
      <w:bookmarkStart w:id="150" w:name="_Toc271811963"/>
      <w:bookmarkStart w:id="151" w:name="_Toc319416436"/>
      <w:bookmarkStart w:id="152" w:name="_Toc320085697"/>
      <w:bookmarkStart w:id="153" w:name="_Toc320085782"/>
    </w:p>
    <w:p w14:paraId="0BB52309" w14:textId="77777777" w:rsidR="00FD47B9" w:rsidRPr="00FD47B9" w:rsidRDefault="00FD47B9" w:rsidP="00FD47B9">
      <w:pPr>
        <w:rPr>
          <w:lang w:val="en-AU"/>
        </w:rPr>
      </w:pPr>
    </w:p>
    <w:p w14:paraId="3D8C4166" w14:textId="77777777" w:rsidR="00184B5F" w:rsidRPr="00D80D0E" w:rsidRDefault="003C3910" w:rsidP="00184B5F">
      <w:pPr>
        <w:pStyle w:val="Heading1"/>
        <w:jc w:val="center"/>
        <w:rPr>
          <w:rFonts w:ascii="Times New Roman" w:hAnsi="Times New Roman" w:cs="Times New Roman"/>
          <w:sz w:val="36"/>
          <w:szCs w:val="36"/>
        </w:rPr>
      </w:pPr>
      <w:bookmarkStart w:id="154" w:name="_Toc508970697"/>
      <w:r w:rsidRPr="00D80D0E">
        <w:rPr>
          <w:rFonts w:ascii="Times New Roman" w:hAnsi="Times New Roman" w:cs="Times New Roman"/>
          <w:sz w:val="36"/>
          <w:szCs w:val="36"/>
        </w:rPr>
        <w:lastRenderedPageBreak/>
        <w:t>S</w:t>
      </w:r>
      <w:r w:rsidR="00184B5F" w:rsidRPr="00D80D0E">
        <w:rPr>
          <w:rFonts w:ascii="Times New Roman" w:hAnsi="Times New Roman" w:cs="Times New Roman"/>
          <w:sz w:val="36"/>
          <w:szCs w:val="36"/>
        </w:rPr>
        <w:t>taff Reimbursement Policy</w:t>
      </w:r>
      <w:bookmarkEnd w:id="148"/>
      <w:bookmarkEnd w:id="149"/>
      <w:bookmarkEnd w:id="150"/>
      <w:bookmarkEnd w:id="151"/>
      <w:bookmarkEnd w:id="152"/>
      <w:bookmarkEnd w:id="153"/>
      <w:bookmarkEnd w:id="154"/>
    </w:p>
    <w:p w14:paraId="48B5B375" w14:textId="77777777" w:rsidR="006579CF" w:rsidRDefault="006579CF" w:rsidP="006579CF">
      <w:pPr>
        <w:jc w:val="both"/>
      </w:pPr>
    </w:p>
    <w:p w14:paraId="7DB25B54" w14:textId="77777777" w:rsidR="00184B5F" w:rsidRPr="00184B5F" w:rsidRDefault="00D567A0" w:rsidP="006579CF">
      <w:pPr>
        <w:spacing w:after="0"/>
        <w:jc w:val="both"/>
        <w:rPr>
          <w:rFonts w:ascii="Times New Roman" w:hAnsi="Times New Roman" w:cs="Times New Roman"/>
          <w:b/>
          <w:bCs/>
          <w:sz w:val="20"/>
          <w:szCs w:val="20"/>
        </w:rPr>
      </w:pPr>
      <w:r>
        <w:rPr>
          <w:rFonts w:ascii="Times New Roman" w:hAnsi="Times New Roman" w:cs="Times New Roman"/>
          <w:b/>
          <w:bCs/>
          <w:sz w:val="20"/>
          <w:szCs w:val="20"/>
        </w:rPr>
        <w:t>PURPOSE</w:t>
      </w:r>
      <w:r w:rsidR="00184B5F" w:rsidRPr="00184B5F">
        <w:rPr>
          <w:rFonts w:ascii="Times New Roman" w:hAnsi="Times New Roman" w:cs="Times New Roman"/>
          <w:b/>
          <w:bCs/>
          <w:sz w:val="20"/>
          <w:szCs w:val="20"/>
        </w:rPr>
        <w:t>:</w:t>
      </w:r>
    </w:p>
    <w:p w14:paraId="3E669ED3" w14:textId="77777777" w:rsidR="00184B5F" w:rsidRPr="00184B5F" w:rsidRDefault="00184B5F" w:rsidP="006579CF">
      <w:pPr>
        <w:spacing w:after="0"/>
        <w:jc w:val="both"/>
        <w:rPr>
          <w:rFonts w:ascii="Times New Roman" w:hAnsi="Times New Roman" w:cs="Times New Roman"/>
          <w:sz w:val="20"/>
          <w:szCs w:val="20"/>
        </w:rPr>
      </w:pPr>
      <w:r w:rsidRPr="00184B5F">
        <w:rPr>
          <w:rFonts w:ascii="Times New Roman" w:hAnsi="Times New Roman" w:cs="Times New Roman"/>
          <w:sz w:val="20"/>
          <w:szCs w:val="20"/>
        </w:rPr>
        <w:t>As a good employer the Board wishes to ensure that staff will not be financially disadvantaged by attendance at any approved camps, field trips, courses or conferences or any expenditure related or necessary to providing resources/consumables</w:t>
      </w:r>
    </w:p>
    <w:p w14:paraId="01E7E17E" w14:textId="77777777" w:rsidR="00184B5F" w:rsidRPr="00184B5F" w:rsidRDefault="00184B5F" w:rsidP="006579CF">
      <w:pPr>
        <w:spacing w:after="0"/>
        <w:jc w:val="both"/>
        <w:rPr>
          <w:rFonts w:ascii="Times New Roman" w:hAnsi="Times New Roman" w:cs="Times New Roman"/>
          <w:sz w:val="20"/>
          <w:szCs w:val="20"/>
        </w:rPr>
      </w:pPr>
    </w:p>
    <w:p w14:paraId="37C25446" w14:textId="77777777" w:rsidR="00184B5F" w:rsidRPr="00184B5F" w:rsidRDefault="00184B5F" w:rsidP="006579CF">
      <w:pPr>
        <w:spacing w:after="0"/>
        <w:jc w:val="both"/>
        <w:rPr>
          <w:rFonts w:ascii="Times New Roman" w:hAnsi="Times New Roman" w:cs="Times New Roman"/>
          <w:b/>
          <w:sz w:val="20"/>
          <w:szCs w:val="20"/>
        </w:rPr>
      </w:pPr>
      <w:bookmarkStart w:id="155" w:name="_Toc115579912"/>
      <w:bookmarkStart w:id="156" w:name="_Toc115579954"/>
      <w:bookmarkStart w:id="157" w:name="_Toc115580172"/>
      <w:bookmarkStart w:id="158" w:name="_Toc115580247"/>
      <w:bookmarkStart w:id="159" w:name="_Toc116375725"/>
      <w:r w:rsidRPr="00184B5F">
        <w:rPr>
          <w:rFonts w:ascii="Times New Roman" w:hAnsi="Times New Roman" w:cs="Times New Roman"/>
          <w:b/>
          <w:sz w:val="20"/>
          <w:szCs w:val="20"/>
        </w:rPr>
        <w:t>SCHEDULE OF REIMBURSEMENTS</w:t>
      </w:r>
      <w:bookmarkEnd w:id="155"/>
      <w:bookmarkEnd w:id="156"/>
      <w:bookmarkEnd w:id="157"/>
      <w:bookmarkEnd w:id="158"/>
      <w:bookmarkEnd w:id="159"/>
      <w:r w:rsidR="006579CF">
        <w:rPr>
          <w:rFonts w:ascii="Times New Roman" w:hAnsi="Times New Roman" w:cs="Times New Roman"/>
          <w:b/>
          <w:sz w:val="20"/>
          <w:szCs w:val="20"/>
        </w:rPr>
        <w:t>:</w:t>
      </w:r>
    </w:p>
    <w:p w14:paraId="3527CF6F" w14:textId="77777777" w:rsidR="00184B5F" w:rsidRPr="00184B5F" w:rsidRDefault="00184B5F" w:rsidP="006579CF">
      <w:pPr>
        <w:spacing w:after="0"/>
        <w:jc w:val="both"/>
        <w:rPr>
          <w:rFonts w:ascii="Times New Roman" w:hAnsi="Times New Roman" w:cs="Times New Roman"/>
          <w:sz w:val="20"/>
          <w:szCs w:val="20"/>
        </w:rPr>
      </w:pPr>
    </w:p>
    <w:p w14:paraId="534DA32D" w14:textId="00ADEAD6" w:rsidR="00184B5F" w:rsidRPr="00184B5F" w:rsidRDefault="00184B5F" w:rsidP="006579CF">
      <w:pPr>
        <w:spacing w:after="0"/>
        <w:jc w:val="both"/>
        <w:rPr>
          <w:rFonts w:ascii="Times New Roman" w:hAnsi="Times New Roman" w:cs="Times New Roman"/>
          <w:sz w:val="20"/>
          <w:szCs w:val="20"/>
        </w:rPr>
      </w:pPr>
      <w:bookmarkStart w:id="160" w:name="_Toc116375726"/>
      <w:r w:rsidRPr="00184B5F">
        <w:rPr>
          <w:rFonts w:ascii="Times New Roman" w:hAnsi="Times New Roman" w:cs="Times New Roman"/>
          <w:sz w:val="20"/>
          <w:szCs w:val="20"/>
        </w:rPr>
        <w:t xml:space="preserve">1. Travel to approved courses, conferences, </w:t>
      </w:r>
      <w:r w:rsidR="008E21B9" w:rsidRPr="00184B5F">
        <w:rPr>
          <w:rFonts w:ascii="Times New Roman" w:hAnsi="Times New Roman" w:cs="Times New Roman"/>
          <w:sz w:val="20"/>
          <w:szCs w:val="20"/>
        </w:rPr>
        <w:t>etc.</w:t>
      </w:r>
      <w:r w:rsidRPr="00184B5F">
        <w:rPr>
          <w:rFonts w:ascii="Times New Roman" w:hAnsi="Times New Roman" w:cs="Times New Roman"/>
          <w:sz w:val="20"/>
          <w:szCs w:val="20"/>
        </w:rPr>
        <w:t xml:space="preserve"> of more than one day’s duration</w:t>
      </w:r>
      <w:bookmarkEnd w:id="160"/>
      <w:r w:rsidRPr="00184B5F">
        <w:rPr>
          <w:rFonts w:ascii="Times New Roman" w:hAnsi="Times New Roman" w:cs="Times New Roman"/>
          <w:sz w:val="20"/>
          <w:szCs w:val="20"/>
        </w:rPr>
        <w:t xml:space="preserve"> </w:t>
      </w:r>
    </w:p>
    <w:p w14:paraId="6479C49F" w14:textId="77777777" w:rsidR="00184B5F" w:rsidRPr="00184B5F" w:rsidRDefault="00184B5F" w:rsidP="006579CF">
      <w:pPr>
        <w:numPr>
          <w:ilvl w:val="0"/>
          <w:numId w:val="19"/>
        </w:numPr>
        <w:spacing w:after="0"/>
        <w:jc w:val="both"/>
        <w:rPr>
          <w:rFonts w:ascii="Times New Roman" w:hAnsi="Times New Roman" w:cs="Times New Roman"/>
          <w:sz w:val="20"/>
          <w:szCs w:val="20"/>
        </w:rPr>
      </w:pPr>
      <w:r w:rsidRPr="00184B5F">
        <w:rPr>
          <w:rFonts w:ascii="Times New Roman" w:hAnsi="Times New Roman" w:cs="Times New Roman"/>
          <w:sz w:val="20"/>
          <w:szCs w:val="20"/>
        </w:rPr>
        <w:t>accommodation (actual and reasonable)</w:t>
      </w:r>
    </w:p>
    <w:p w14:paraId="2E78E858" w14:textId="77777777" w:rsidR="00184B5F" w:rsidRPr="00184B5F" w:rsidRDefault="00184B5F" w:rsidP="006579CF">
      <w:pPr>
        <w:numPr>
          <w:ilvl w:val="0"/>
          <w:numId w:val="19"/>
        </w:numPr>
        <w:spacing w:after="0"/>
        <w:jc w:val="both"/>
        <w:rPr>
          <w:rFonts w:ascii="Times New Roman" w:hAnsi="Times New Roman" w:cs="Times New Roman"/>
          <w:sz w:val="20"/>
          <w:szCs w:val="20"/>
        </w:rPr>
      </w:pPr>
      <w:r w:rsidRPr="00184B5F">
        <w:rPr>
          <w:rFonts w:ascii="Times New Roman" w:hAnsi="Times New Roman" w:cs="Times New Roman"/>
          <w:sz w:val="20"/>
          <w:szCs w:val="20"/>
        </w:rPr>
        <w:t>incidentals as per current CEC</w:t>
      </w:r>
    </w:p>
    <w:p w14:paraId="6F7656FA" w14:textId="1CCA188A" w:rsidR="00184B5F" w:rsidRPr="00184B5F" w:rsidRDefault="00184B5F" w:rsidP="006579CF">
      <w:pPr>
        <w:numPr>
          <w:ilvl w:val="0"/>
          <w:numId w:val="19"/>
        </w:numPr>
        <w:spacing w:after="0"/>
        <w:jc w:val="both"/>
        <w:rPr>
          <w:rFonts w:ascii="Times New Roman" w:hAnsi="Times New Roman" w:cs="Times New Roman"/>
          <w:sz w:val="20"/>
          <w:szCs w:val="20"/>
        </w:rPr>
      </w:pPr>
      <w:proofErr w:type="gramStart"/>
      <w:r w:rsidRPr="00184B5F">
        <w:rPr>
          <w:rFonts w:ascii="Times New Roman" w:hAnsi="Times New Roman" w:cs="Times New Roman"/>
          <w:sz w:val="20"/>
          <w:szCs w:val="20"/>
        </w:rPr>
        <w:t>travel</w:t>
      </w:r>
      <w:proofErr w:type="gramEnd"/>
      <w:r w:rsidRPr="00184B5F">
        <w:rPr>
          <w:rFonts w:ascii="Times New Roman" w:hAnsi="Times New Roman" w:cs="Times New Roman"/>
          <w:sz w:val="20"/>
          <w:szCs w:val="20"/>
        </w:rPr>
        <w:t xml:space="preserve"> at public service or public transport fares (as appropriate)</w:t>
      </w:r>
      <w:r w:rsidR="00725701">
        <w:rPr>
          <w:rFonts w:ascii="Times New Roman" w:hAnsi="Times New Roman" w:cs="Times New Roman"/>
          <w:sz w:val="20"/>
          <w:szCs w:val="20"/>
        </w:rPr>
        <w:t>.</w:t>
      </w:r>
    </w:p>
    <w:p w14:paraId="29F39AF3" w14:textId="77777777" w:rsidR="00184B5F" w:rsidRPr="00184B5F" w:rsidRDefault="00184B5F" w:rsidP="006579CF">
      <w:pPr>
        <w:spacing w:after="0"/>
        <w:ind w:left="720"/>
        <w:jc w:val="both"/>
        <w:rPr>
          <w:rFonts w:ascii="Times New Roman" w:hAnsi="Times New Roman" w:cs="Times New Roman"/>
          <w:sz w:val="20"/>
          <w:szCs w:val="20"/>
        </w:rPr>
      </w:pPr>
    </w:p>
    <w:p w14:paraId="018C25F0" w14:textId="77777777" w:rsidR="00184B5F" w:rsidRPr="00184B5F" w:rsidRDefault="00184B5F" w:rsidP="006579CF">
      <w:pPr>
        <w:spacing w:after="0"/>
        <w:ind w:left="1134" w:hanging="1134"/>
        <w:jc w:val="both"/>
        <w:rPr>
          <w:rFonts w:ascii="Times New Roman" w:hAnsi="Times New Roman" w:cs="Times New Roman"/>
          <w:sz w:val="20"/>
          <w:szCs w:val="20"/>
        </w:rPr>
      </w:pPr>
      <w:r w:rsidRPr="00184B5F">
        <w:rPr>
          <w:rFonts w:ascii="Times New Roman" w:hAnsi="Times New Roman" w:cs="Times New Roman"/>
          <w:sz w:val="20"/>
          <w:szCs w:val="20"/>
        </w:rPr>
        <w:t xml:space="preserve">2. Travel to approved courses, conferences, </w:t>
      </w:r>
      <w:r w:rsidR="00D567A0" w:rsidRPr="00184B5F">
        <w:rPr>
          <w:rFonts w:ascii="Times New Roman" w:hAnsi="Times New Roman" w:cs="Times New Roman"/>
          <w:sz w:val="20"/>
          <w:szCs w:val="20"/>
        </w:rPr>
        <w:t>etc.</w:t>
      </w:r>
      <w:r w:rsidRPr="00184B5F">
        <w:rPr>
          <w:rFonts w:ascii="Times New Roman" w:hAnsi="Times New Roman" w:cs="Times New Roman"/>
          <w:sz w:val="20"/>
          <w:szCs w:val="20"/>
        </w:rPr>
        <w:t>, of one day’s duration (</w:t>
      </w:r>
      <w:r w:rsidR="00D567A0" w:rsidRPr="00184B5F">
        <w:rPr>
          <w:rFonts w:ascii="Times New Roman" w:hAnsi="Times New Roman" w:cs="Times New Roman"/>
          <w:sz w:val="20"/>
          <w:szCs w:val="20"/>
        </w:rPr>
        <w:t>i.e.</w:t>
      </w:r>
      <w:r w:rsidRPr="00184B5F">
        <w:rPr>
          <w:rFonts w:ascii="Times New Roman" w:hAnsi="Times New Roman" w:cs="Times New Roman"/>
          <w:sz w:val="20"/>
          <w:szCs w:val="20"/>
        </w:rPr>
        <w:t xml:space="preserve"> ‘returning to headquarters’ the same day)</w:t>
      </w:r>
    </w:p>
    <w:p w14:paraId="78980A80" w14:textId="77777777" w:rsidR="00184B5F" w:rsidRPr="00184B5F" w:rsidRDefault="00184B5F" w:rsidP="006579CF">
      <w:pPr>
        <w:numPr>
          <w:ilvl w:val="0"/>
          <w:numId w:val="18"/>
        </w:numPr>
        <w:spacing w:after="0"/>
        <w:jc w:val="both"/>
        <w:rPr>
          <w:rFonts w:ascii="Times New Roman" w:hAnsi="Times New Roman" w:cs="Times New Roman"/>
          <w:sz w:val="20"/>
          <w:szCs w:val="20"/>
        </w:rPr>
      </w:pPr>
      <w:proofErr w:type="gramStart"/>
      <w:r w:rsidRPr="00184B5F">
        <w:rPr>
          <w:rFonts w:ascii="Times New Roman" w:hAnsi="Times New Roman" w:cs="Times New Roman"/>
          <w:sz w:val="20"/>
          <w:szCs w:val="20"/>
        </w:rPr>
        <w:t>actual</w:t>
      </w:r>
      <w:proofErr w:type="gramEnd"/>
      <w:r w:rsidRPr="00184B5F">
        <w:rPr>
          <w:rFonts w:ascii="Times New Roman" w:hAnsi="Times New Roman" w:cs="Times New Roman"/>
          <w:sz w:val="20"/>
          <w:szCs w:val="20"/>
        </w:rPr>
        <w:t xml:space="preserve"> and reasonable expenses only (no incidentals </w:t>
      </w:r>
      <w:r w:rsidR="00D567A0" w:rsidRPr="00184B5F">
        <w:rPr>
          <w:rFonts w:ascii="Times New Roman" w:hAnsi="Times New Roman" w:cs="Times New Roman"/>
          <w:sz w:val="20"/>
          <w:szCs w:val="20"/>
        </w:rPr>
        <w:t>etc.</w:t>
      </w:r>
      <w:r w:rsidRPr="00184B5F">
        <w:rPr>
          <w:rFonts w:ascii="Times New Roman" w:hAnsi="Times New Roman" w:cs="Times New Roman"/>
          <w:sz w:val="20"/>
          <w:szCs w:val="20"/>
        </w:rPr>
        <w:t xml:space="preserve">) </w:t>
      </w:r>
    </w:p>
    <w:p w14:paraId="7BD7D80B" w14:textId="77777777" w:rsidR="00184B5F" w:rsidRPr="00184B5F" w:rsidRDefault="00184B5F" w:rsidP="006579CF">
      <w:pPr>
        <w:spacing w:after="0"/>
        <w:ind w:left="720"/>
        <w:jc w:val="both"/>
        <w:rPr>
          <w:rFonts w:ascii="Times New Roman" w:hAnsi="Times New Roman" w:cs="Times New Roman"/>
          <w:sz w:val="20"/>
          <w:szCs w:val="20"/>
        </w:rPr>
      </w:pPr>
    </w:p>
    <w:p w14:paraId="22881A01" w14:textId="77777777" w:rsidR="00184B5F" w:rsidRPr="00184B5F" w:rsidRDefault="00184B5F" w:rsidP="006579CF">
      <w:pPr>
        <w:spacing w:after="0"/>
        <w:jc w:val="both"/>
        <w:rPr>
          <w:rFonts w:ascii="Times New Roman" w:hAnsi="Times New Roman" w:cs="Times New Roman"/>
          <w:sz w:val="20"/>
          <w:szCs w:val="20"/>
        </w:rPr>
      </w:pPr>
      <w:r w:rsidRPr="00184B5F">
        <w:rPr>
          <w:rFonts w:ascii="Times New Roman" w:hAnsi="Times New Roman" w:cs="Times New Roman"/>
          <w:sz w:val="20"/>
          <w:szCs w:val="20"/>
        </w:rPr>
        <w:t xml:space="preserve">3. School camps, </w:t>
      </w:r>
      <w:r w:rsidR="00D567A0" w:rsidRPr="00184B5F">
        <w:rPr>
          <w:rFonts w:ascii="Times New Roman" w:hAnsi="Times New Roman" w:cs="Times New Roman"/>
          <w:sz w:val="20"/>
          <w:szCs w:val="20"/>
        </w:rPr>
        <w:t>etc.</w:t>
      </w:r>
      <w:r w:rsidRPr="00184B5F">
        <w:rPr>
          <w:rFonts w:ascii="Times New Roman" w:hAnsi="Times New Roman" w:cs="Times New Roman"/>
          <w:sz w:val="20"/>
          <w:szCs w:val="20"/>
        </w:rPr>
        <w:t xml:space="preserve"> of more than one day’s duration</w:t>
      </w:r>
    </w:p>
    <w:p w14:paraId="5A5A6384" w14:textId="77777777" w:rsidR="00184B5F" w:rsidRPr="00184B5F" w:rsidRDefault="00184B5F" w:rsidP="006579CF">
      <w:pPr>
        <w:numPr>
          <w:ilvl w:val="0"/>
          <w:numId w:val="18"/>
        </w:numPr>
        <w:spacing w:after="0"/>
        <w:jc w:val="both"/>
        <w:rPr>
          <w:rFonts w:ascii="Times New Roman" w:hAnsi="Times New Roman" w:cs="Times New Roman"/>
          <w:sz w:val="20"/>
          <w:szCs w:val="20"/>
        </w:rPr>
      </w:pPr>
      <w:r w:rsidRPr="00184B5F">
        <w:rPr>
          <w:rFonts w:ascii="Times New Roman" w:hAnsi="Times New Roman" w:cs="Times New Roman"/>
          <w:sz w:val="20"/>
          <w:szCs w:val="20"/>
        </w:rPr>
        <w:t xml:space="preserve">field allowance as per current CEC </w:t>
      </w:r>
    </w:p>
    <w:p w14:paraId="58A89FE9" w14:textId="77777777" w:rsidR="00184B5F" w:rsidRPr="00184B5F" w:rsidRDefault="00184B5F" w:rsidP="006579CF">
      <w:pPr>
        <w:numPr>
          <w:ilvl w:val="0"/>
          <w:numId w:val="18"/>
        </w:numPr>
        <w:spacing w:after="0"/>
        <w:jc w:val="both"/>
        <w:rPr>
          <w:rFonts w:ascii="Times New Roman" w:hAnsi="Times New Roman" w:cs="Times New Roman"/>
          <w:sz w:val="20"/>
          <w:szCs w:val="20"/>
        </w:rPr>
      </w:pPr>
      <w:r w:rsidRPr="00184B5F">
        <w:rPr>
          <w:rFonts w:ascii="Times New Roman" w:hAnsi="Times New Roman" w:cs="Times New Roman"/>
          <w:sz w:val="20"/>
          <w:szCs w:val="20"/>
        </w:rPr>
        <w:t>incidentals allowance as per current CEC</w:t>
      </w:r>
    </w:p>
    <w:p w14:paraId="580B8921" w14:textId="77777777" w:rsidR="00184B5F" w:rsidRPr="00184B5F" w:rsidRDefault="00184B5F" w:rsidP="006579CF">
      <w:pPr>
        <w:numPr>
          <w:ilvl w:val="0"/>
          <w:numId w:val="18"/>
        </w:numPr>
        <w:spacing w:after="0"/>
        <w:jc w:val="both"/>
        <w:rPr>
          <w:rFonts w:ascii="Times New Roman" w:hAnsi="Times New Roman" w:cs="Times New Roman"/>
          <w:sz w:val="20"/>
          <w:szCs w:val="20"/>
        </w:rPr>
      </w:pPr>
      <w:proofErr w:type="gramStart"/>
      <w:r w:rsidRPr="00184B5F">
        <w:rPr>
          <w:rFonts w:ascii="Times New Roman" w:hAnsi="Times New Roman" w:cs="Times New Roman"/>
          <w:sz w:val="20"/>
          <w:szCs w:val="20"/>
        </w:rPr>
        <w:t>accommodation</w:t>
      </w:r>
      <w:proofErr w:type="gramEnd"/>
      <w:r w:rsidRPr="00184B5F">
        <w:rPr>
          <w:rFonts w:ascii="Times New Roman" w:hAnsi="Times New Roman" w:cs="Times New Roman"/>
          <w:sz w:val="20"/>
          <w:szCs w:val="20"/>
        </w:rPr>
        <w:t xml:space="preserve"> and meal allowance for staff should be built into camp costing’s. </w:t>
      </w:r>
    </w:p>
    <w:p w14:paraId="4D98AEDF" w14:textId="77777777" w:rsidR="00184B5F" w:rsidRPr="00184B5F" w:rsidRDefault="00184B5F" w:rsidP="006579CF">
      <w:pPr>
        <w:spacing w:after="0"/>
        <w:jc w:val="both"/>
        <w:rPr>
          <w:rFonts w:ascii="Times New Roman" w:hAnsi="Times New Roman" w:cs="Times New Roman"/>
          <w:sz w:val="20"/>
          <w:szCs w:val="20"/>
        </w:rPr>
      </w:pPr>
    </w:p>
    <w:p w14:paraId="757992D3" w14:textId="77777777" w:rsidR="00184B5F" w:rsidRPr="00184B5F" w:rsidRDefault="00184B5F" w:rsidP="006579CF">
      <w:pPr>
        <w:spacing w:after="0"/>
        <w:jc w:val="both"/>
        <w:rPr>
          <w:rFonts w:ascii="Times New Roman" w:hAnsi="Times New Roman" w:cs="Times New Roman"/>
          <w:sz w:val="20"/>
          <w:szCs w:val="20"/>
        </w:rPr>
      </w:pPr>
      <w:r w:rsidRPr="00184B5F">
        <w:rPr>
          <w:rFonts w:ascii="Times New Roman" w:hAnsi="Times New Roman" w:cs="Times New Roman"/>
          <w:sz w:val="20"/>
          <w:szCs w:val="20"/>
        </w:rPr>
        <w:t>4. One Day Field trips during school hours:</w:t>
      </w:r>
    </w:p>
    <w:p w14:paraId="5402A57B" w14:textId="77777777" w:rsidR="00184B5F" w:rsidRPr="00184B5F" w:rsidRDefault="00184B5F" w:rsidP="006579CF">
      <w:pPr>
        <w:numPr>
          <w:ilvl w:val="0"/>
          <w:numId w:val="20"/>
        </w:numPr>
        <w:spacing w:after="0"/>
        <w:jc w:val="both"/>
        <w:rPr>
          <w:rFonts w:ascii="Times New Roman" w:hAnsi="Times New Roman" w:cs="Times New Roman"/>
          <w:sz w:val="20"/>
          <w:szCs w:val="20"/>
        </w:rPr>
      </w:pPr>
      <w:r w:rsidRPr="00184B5F">
        <w:rPr>
          <w:rFonts w:ascii="Times New Roman" w:hAnsi="Times New Roman" w:cs="Times New Roman"/>
          <w:sz w:val="20"/>
          <w:szCs w:val="20"/>
        </w:rPr>
        <w:t>no reimbursement</w:t>
      </w:r>
    </w:p>
    <w:p w14:paraId="04935134" w14:textId="77777777" w:rsidR="00BB7612" w:rsidRDefault="00184B5F" w:rsidP="006579CF">
      <w:pPr>
        <w:numPr>
          <w:ilvl w:val="0"/>
          <w:numId w:val="20"/>
        </w:numPr>
        <w:spacing w:after="0"/>
        <w:jc w:val="both"/>
        <w:rPr>
          <w:rFonts w:ascii="Times New Roman" w:hAnsi="Times New Roman" w:cs="Times New Roman"/>
          <w:sz w:val="20"/>
          <w:szCs w:val="20"/>
        </w:rPr>
      </w:pPr>
      <w:r w:rsidRPr="00184B5F">
        <w:rPr>
          <w:rFonts w:ascii="Times New Roman" w:hAnsi="Times New Roman" w:cs="Times New Roman"/>
          <w:sz w:val="20"/>
          <w:szCs w:val="20"/>
        </w:rPr>
        <w:t>if a vehicle belonging to a parent or teacher is to be used then fuel cost should be reimbursed as per CEC</w:t>
      </w:r>
    </w:p>
    <w:p w14:paraId="229EF27D" w14:textId="7658162E" w:rsidR="00184B5F" w:rsidRPr="00184B5F" w:rsidRDefault="008E21B9" w:rsidP="006579CF">
      <w:pPr>
        <w:numPr>
          <w:ilvl w:val="0"/>
          <w:numId w:val="20"/>
        </w:numPr>
        <w:spacing w:after="0"/>
        <w:jc w:val="both"/>
        <w:rPr>
          <w:rFonts w:ascii="Times New Roman" w:hAnsi="Times New Roman" w:cs="Times New Roman"/>
          <w:sz w:val="20"/>
          <w:szCs w:val="20"/>
        </w:rPr>
      </w:pPr>
      <w:proofErr w:type="gramStart"/>
      <w:r>
        <w:rPr>
          <w:rFonts w:ascii="Times New Roman" w:hAnsi="Times New Roman" w:cs="Times New Roman"/>
          <w:sz w:val="20"/>
          <w:szCs w:val="20"/>
        </w:rPr>
        <w:t>i</w:t>
      </w:r>
      <w:r w:rsidR="00BB7612">
        <w:rPr>
          <w:rFonts w:ascii="Times New Roman" w:hAnsi="Times New Roman" w:cs="Times New Roman"/>
          <w:sz w:val="20"/>
          <w:szCs w:val="20"/>
        </w:rPr>
        <w:t>f</w:t>
      </w:r>
      <w:proofErr w:type="gramEnd"/>
      <w:r w:rsidR="00BB7612">
        <w:rPr>
          <w:rFonts w:ascii="Times New Roman" w:hAnsi="Times New Roman" w:cs="Times New Roman"/>
          <w:sz w:val="20"/>
          <w:szCs w:val="20"/>
        </w:rPr>
        <w:t xml:space="preserve"> support staff are required for longer than their usual hours, they will be reimbursed</w:t>
      </w:r>
      <w:r>
        <w:rPr>
          <w:rFonts w:ascii="Times New Roman" w:hAnsi="Times New Roman" w:cs="Times New Roman"/>
          <w:sz w:val="20"/>
          <w:szCs w:val="20"/>
        </w:rPr>
        <w:t>.</w:t>
      </w:r>
      <w:r w:rsidR="00184B5F" w:rsidRPr="00184B5F">
        <w:rPr>
          <w:rFonts w:ascii="Times New Roman" w:hAnsi="Times New Roman" w:cs="Times New Roman"/>
          <w:sz w:val="20"/>
          <w:szCs w:val="20"/>
        </w:rPr>
        <w:t xml:space="preserve"> </w:t>
      </w:r>
    </w:p>
    <w:p w14:paraId="46C95A89" w14:textId="77777777" w:rsidR="00184B5F" w:rsidRPr="00184B5F" w:rsidRDefault="00184B5F" w:rsidP="006579CF">
      <w:pPr>
        <w:spacing w:after="0"/>
        <w:jc w:val="both"/>
        <w:rPr>
          <w:rFonts w:ascii="Times New Roman" w:hAnsi="Times New Roman" w:cs="Times New Roman"/>
          <w:sz w:val="20"/>
          <w:szCs w:val="20"/>
        </w:rPr>
      </w:pPr>
    </w:p>
    <w:p w14:paraId="35A30B4B" w14:textId="77777777" w:rsidR="00184B5F" w:rsidRPr="00184B5F" w:rsidRDefault="00184B5F" w:rsidP="006579CF">
      <w:pPr>
        <w:spacing w:after="0"/>
        <w:jc w:val="both"/>
        <w:rPr>
          <w:rFonts w:ascii="Times New Roman" w:hAnsi="Times New Roman" w:cs="Times New Roman"/>
          <w:sz w:val="20"/>
          <w:szCs w:val="20"/>
        </w:rPr>
      </w:pPr>
      <w:r w:rsidRPr="00184B5F">
        <w:rPr>
          <w:rFonts w:ascii="Times New Roman" w:hAnsi="Times New Roman" w:cs="Times New Roman"/>
          <w:sz w:val="20"/>
          <w:szCs w:val="20"/>
        </w:rPr>
        <w:t>5.  Other Expenses</w:t>
      </w:r>
    </w:p>
    <w:p w14:paraId="4AF507B3" w14:textId="77777777" w:rsidR="00184B5F" w:rsidRPr="00184B5F" w:rsidRDefault="00184B5F" w:rsidP="006579CF">
      <w:pPr>
        <w:pStyle w:val="ListParagraph"/>
        <w:numPr>
          <w:ilvl w:val="0"/>
          <w:numId w:val="21"/>
        </w:numPr>
        <w:spacing w:after="0"/>
        <w:jc w:val="both"/>
        <w:rPr>
          <w:rFonts w:ascii="Times New Roman" w:hAnsi="Times New Roman" w:cs="Times New Roman"/>
          <w:sz w:val="20"/>
          <w:szCs w:val="20"/>
        </w:rPr>
      </w:pPr>
      <w:proofErr w:type="gramStart"/>
      <w:r w:rsidRPr="00184B5F">
        <w:rPr>
          <w:rFonts w:ascii="Times New Roman" w:hAnsi="Times New Roman" w:cs="Times New Roman"/>
          <w:sz w:val="20"/>
          <w:szCs w:val="20"/>
        </w:rPr>
        <w:t>upon</w:t>
      </w:r>
      <w:proofErr w:type="gramEnd"/>
      <w:r w:rsidRPr="00184B5F">
        <w:rPr>
          <w:rFonts w:ascii="Times New Roman" w:hAnsi="Times New Roman" w:cs="Times New Roman"/>
          <w:sz w:val="20"/>
          <w:szCs w:val="20"/>
        </w:rPr>
        <w:t xml:space="preserve"> presentation of a receipt a reimbursement form is completed by staff member. This form shows </w:t>
      </w:r>
    </w:p>
    <w:p w14:paraId="3535347F" w14:textId="77777777" w:rsidR="00184B5F" w:rsidRPr="00184B5F" w:rsidRDefault="00184B5F" w:rsidP="006579CF">
      <w:pPr>
        <w:numPr>
          <w:ilvl w:val="0"/>
          <w:numId w:val="22"/>
        </w:numPr>
        <w:spacing w:after="0"/>
        <w:ind w:firstLine="414"/>
        <w:jc w:val="both"/>
        <w:rPr>
          <w:rFonts w:ascii="Times New Roman" w:hAnsi="Times New Roman" w:cs="Times New Roman"/>
          <w:sz w:val="20"/>
          <w:szCs w:val="20"/>
        </w:rPr>
      </w:pPr>
      <w:r w:rsidRPr="00184B5F">
        <w:rPr>
          <w:rFonts w:ascii="Times New Roman" w:hAnsi="Times New Roman" w:cs="Times New Roman"/>
          <w:sz w:val="20"/>
          <w:szCs w:val="20"/>
        </w:rPr>
        <w:t xml:space="preserve">Purchaser, room and amount </w:t>
      </w:r>
    </w:p>
    <w:p w14:paraId="552BB724" w14:textId="77777777" w:rsidR="00184B5F" w:rsidRPr="00184B5F" w:rsidRDefault="00184B5F" w:rsidP="006579CF">
      <w:pPr>
        <w:numPr>
          <w:ilvl w:val="0"/>
          <w:numId w:val="22"/>
        </w:numPr>
        <w:spacing w:after="0"/>
        <w:ind w:firstLine="414"/>
        <w:jc w:val="both"/>
        <w:rPr>
          <w:rFonts w:ascii="Times New Roman" w:hAnsi="Times New Roman" w:cs="Times New Roman"/>
          <w:sz w:val="20"/>
          <w:szCs w:val="20"/>
        </w:rPr>
      </w:pPr>
      <w:r w:rsidRPr="00184B5F">
        <w:rPr>
          <w:rFonts w:ascii="Times New Roman" w:hAnsi="Times New Roman" w:cs="Times New Roman"/>
          <w:sz w:val="20"/>
          <w:szCs w:val="20"/>
        </w:rPr>
        <w:t>Item purchased</w:t>
      </w:r>
      <w:r w:rsidRPr="00184B5F">
        <w:rPr>
          <w:rFonts w:ascii="Times New Roman" w:hAnsi="Times New Roman" w:cs="Times New Roman"/>
          <w:sz w:val="20"/>
          <w:szCs w:val="20"/>
        </w:rPr>
        <w:tab/>
      </w:r>
    </w:p>
    <w:p w14:paraId="091DB31A" w14:textId="77777777" w:rsidR="00184B5F" w:rsidRPr="00184B5F" w:rsidRDefault="00184B5F" w:rsidP="006579CF">
      <w:pPr>
        <w:numPr>
          <w:ilvl w:val="0"/>
          <w:numId w:val="22"/>
        </w:numPr>
        <w:spacing w:after="0"/>
        <w:ind w:firstLine="414"/>
        <w:jc w:val="both"/>
        <w:rPr>
          <w:rFonts w:ascii="Times New Roman" w:hAnsi="Times New Roman" w:cs="Times New Roman"/>
          <w:sz w:val="20"/>
          <w:szCs w:val="20"/>
        </w:rPr>
      </w:pPr>
      <w:r w:rsidRPr="00184B5F">
        <w:rPr>
          <w:rFonts w:ascii="Times New Roman" w:hAnsi="Times New Roman" w:cs="Times New Roman"/>
          <w:sz w:val="20"/>
          <w:szCs w:val="20"/>
        </w:rPr>
        <w:t xml:space="preserve">Authorised by – </w:t>
      </w:r>
      <w:r w:rsidR="00D567A0" w:rsidRPr="00184B5F">
        <w:rPr>
          <w:rFonts w:ascii="Times New Roman" w:hAnsi="Times New Roman" w:cs="Times New Roman"/>
          <w:sz w:val="20"/>
          <w:szCs w:val="20"/>
        </w:rPr>
        <w:t>egg</w:t>
      </w:r>
      <w:r w:rsidRPr="00184B5F">
        <w:rPr>
          <w:rFonts w:ascii="Times New Roman" w:hAnsi="Times New Roman" w:cs="Times New Roman"/>
          <w:sz w:val="20"/>
          <w:szCs w:val="20"/>
        </w:rPr>
        <w:t xml:space="preserve"> syndicate leader or curriculum leader or Principal </w:t>
      </w:r>
      <w:r w:rsidR="00D567A0" w:rsidRPr="00184B5F">
        <w:rPr>
          <w:rFonts w:ascii="Times New Roman" w:hAnsi="Times New Roman" w:cs="Times New Roman"/>
          <w:sz w:val="20"/>
          <w:szCs w:val="20"/>
        </w:rPr>
        <w:t>etc.</w:t>
      </w:r>
    </w:p>
    <w:p w14:paraId="536CA9D0" w14:textId="77777777" w:rsidR="00184B5F" w:rsidRPr="00184B5F" w:rsidRDefault="00184B5F" w:rsidP="006579CF">
      <w:pPr>
        <w:pStyle w:val="ListParagraph"/>
        <w:numPr>
          <w:ilvl w:val="0"/>
          <w:numId w:val="21"/>
        </w:numPr>
        <w:spacing w:after="0"/>
        <w:jc w:val="both"/>
        <w:rPr>
          <w:rFonts w:ascii="Times New Roman" w:hAnsi="Times New Roman" w:cs="Times New Roman"/>
          <w:sz w:val="20"/>
          <w:szCs w:val="20"/>
        </w:rPr>
      </w:pPr>
      <w:proofErr w:type="gramStart"/>
      <w:r w:rsidRPr="00184B5F">
        <w:rPr>
          <w:rFonts w:ascii="Times New Roman" w:hAnsi="Times New Roman" w:cs="Times New Roman"/>
          <w:sz w:val="20"/>
          <w:szCs w:val="20"/>
        </w:rPr>
        <w:t>the</w:t>
      </w:r>
      <w:proofErr w:type="gramEnd"/>
      <w:r w:rsidRPr="00184B5F">
        <w:rPr>
          <w:rFonts w:ascii="Times New Roman" w:hAnsi="Times New Roman" w:cs="Times New Roman"/>
          <w:sz w:val="20"/>
          <w:szCs w:val="20"/>
        </w:rPr>
        <w:t xml:space="preserve"> reimbursement form shows code for allocation of funds, amount and is authenticated by the Principal.</w:t>
      </w:r>
    </w:p>
    <w:p w14:paraId="0ABB6157" w14:textId="77777777" w:rsidR="00184B5F" w:rsidRPr="00184B5F" w:rsidRDefault="00184B5F" w:rsidP="006579CF">
      <w:pPr>
        <w:spacing w:after="0"/>
        <w:jc w:val="both"/>
        <w:rPr>
          <w:rFonts w:ascii="Times New Roman" w:hAnsi="Times New Roman" w:cs="Times New Roman"/>
          <w:sz w:val="20"/>
          <w:szCs w:val="20"/>
        </w:rPr>
      </w:pPr>
    </w:p>
    <w:p w14:paraId="5191F2BD" w14:textId="676B5C8A" w:rsidR="00184B5F" w:rsidRPr="00184B5F" w:rsidRDefault="00184B5F" w:rsidP="006579CF">
      <w:pPr>
        <w:spacing w:after="0"/>
        <w:jc w:val="both"/>
        <w:rPr>
          <w:rFonts w:ascii="Times New Roman" w:hAnsi="Times New Roman" w:cs="Times New Roman"/>
          <w:sz w:val="20"/>
          <w:szCs w:val="20"/>
        </w:rPr>
      </w:pPr>
      <w:r w:rsidRPr="00184B5F">
        <w:rPr>
          <w:rFonts w:ascii="Times New Roman" w:hAnsi="Times New Roman" w:cs="Times New Roman"/>
          <w:sz w:val="20"/>
          <w:szCs w:val="20"/>
        </w:rPr>
        <w:t>6. Principal Expenses – Reimbursement to be authorised by Chairperson BOT (one up)</w:t>
      </w:r>
      <w:r w:rsidR="00725701">
        <w:rPr>
          <w:rFonts w:ascii="Times New Roman" w:hAnsi="Times New Roman" w:cs="Times New Roman"/>
          <w:sz w:val="20"/>
          <w:szCs w:val="20"/>
        </w:rPr>
        <w:t>.</w:t>
      </w:r>
    </w:p>
    <w:p w14:paraId="671A15F9" w14:textId="77777777" w:rsidR="00184B5F" w:rsidRPr="00184B5F" w:rsidRDefault="00184B5F" w:rsidP="006579CF">
      <w:pPr>
        <w:spacing w:after="0"/>
        <w:jc w:val="both"/>
        <w:rPr>
          <w:rFonts w:ascii="Times New Roman" w:hAnsi="Times New Roman" w:cs="Times New Roman"/>
          <w:sz w:val="20"/>
          <w:szCs w:val="20"/>
        </w:rPr>
      </w:pPr>
    </w:p>
    <w:p w14:paraId="6EC9DF13" w14:textId="733F88AD" w:rsidR="00184B5F" w:rsidRPr="00184B5F" w:rsidRDefault="00184B5F" w:rsidP="006579CF">
      <w:pPr>
        <w:spacing w:after="0"/>
        <w:jc w:val="both"/>
        <w:rPr>
          <w:rFonts w:ascii="Times New Roman" w:hAnsi="Times New Roman" w:cs="Times New Roman"/>
          <w:sz w:val="20"/>
          <w:szCs w:val="20"/>
        </w:rPr>
      </w:pPr>
      <w:r w:rsidRPr="00184B5F">
        <w:rPr>
          <w:rFonts w:ascii="Times New Roman" w:hAnsi="Times New Roman" w:cs="Times New Roman"/>
          <w:sz w:val="20"/>
          <w:szCs w:val="20"/>
        </w:rPr>
        <w:t>7. Chairperson Expenses – Reimbursement to be authorised by Principal</w:t>
      </w:r>
      <w:r w:rsidR="00725701">
        <w:rPr>
          <w:rFonts w:ascii="Times New Roman" w:hAnsi="Times New Roman" w:cs="Times New Roman"/>
          <w:sz w:val="20"/>
          <w:szCs w:val="20"/>
        </w:rPr>
        <w:t>.</w:t>
      </w:r>
    </w:p>
    <w:p w14:paraId="517FD223" w14:textId="77777777" w:rsidR="00184B5F" w:rsidRPr="00184B5F" w:rsidRDefault="00184B5F" w:rsidP="006579CF">
      <w:pPr>
        <w:spacing w:after="0"/>
        <w:jc w:val="both"/>
        <w:rPr>
          <w:rFonts w:ascii="Times New Roman" w:hAnsi="Times New Roman" w:cs="Times New Roman"/>
          <w:sz w:val="20"/>
          <w:szCs w:val="20"/>
        </w:rPr>
      </w:pPr>
    </w:p>
    <w:p w14:paraId="2FAD7AD5" w14:textId="7851BFFF" w:rsidR="00184B5F" w:rsidRPr="00184B5F" w:rsidRDefault="00184B5F" w:rsidP="006579CF">
      <w:pPr>
        <w:spacing w:after="0"/>
        <w:jc w:val="both"/>
        <w:rPr>
          <w:rFonts w:ascii="Times New Roman" w:hAnsi="Times New Roman" w:cs="Times New Roman"/>
          <w:sz w:val="20"/>
          <w:szCs w:val="20"/>
        </w:rPr>
      </w:pPr>
      <w:r w:rsidRPr="00184B5F">
        <w:rPr>
          <w:rFonts w:ascii="Times New Roman" w:hAnsi="Times New Roman" w:cs="Times New Roman"/>
          <w:sz w:val="20"/>
          <w:szCs w:val="20"/>
        </w:rPr>
        <w:t>8. BOT members expenses – Reimbursement to be authorised by Chairperson or Principal</w:t>
      </w:r>
      <w:r w:rsidR="00725701">
        <w:rPr>
          <w:rFonts w:ascii="Times New Roman" w:hAnsi="Times New Roman" w:cs="Times New Roman"/>
          <w:sz w:val="20"/>
          <w:szCs w:val="20"/>
        </w:rPr>
        <w:t>.</w:t>
      </w:r>
    </w:p>
    <w:p w14:paraId="2D4E095C" w14:textId="77777777" w:rsidR="00184B5F" w:rsidRPr="00184B5F" w:rsidRDefault="00184B5F" w:rsidP="00184B5F">
      <w:pPr>
        <w:spacing w:after="0"/>
        <w:ind w:left="1080" w:hanging="360"/>
        <w:rPr>
          <w:rFonts w:ascii="Times New Roman" w:hAnsi="Times New Roman" w:cs="Times New Roman"/>
          <w:sz w:val="20"/>
          <w:szCs w:val="20"/>
        </w:rPr>
      </w:pPr>
    </w:p>
    <w:p w14:paraId="25C9C8F1" w14:textId="77777777" w:rsidR="00184B5F" w:rsidRPr="00184B5F" w:rsidRDefault="00184B5F" w:rsidP="00184B5F">
      <w:pPr>
        <w:spacing w:after="0"/>
        <w:rPr>
          <w:rFonts w:ascii="Times New Roman" w:hAnsi="Times New Roman" w:cs="Times New Roman"/>
          <w:sz w:val="20"/>
          <w:szCs w:val="20"/>
        </w:rPr>
      </w:pPr>
    </w:p>
    <w:p w14:paraId="492E9A12" w14:textId="77777777" w:rsidR="00184B5F" w:rsidRDefault="00184B5F" w:rsidP="00184B5F"/>
    <w:sectPr w:rsidR="00184B5F" w:rsidSect="007C203E">
      <w:headerReference w:type="default" r:id="rId9"/>
      <w:footerReference w:type="default" r:id="rId10"/>
      <w:pgSz w:w="11906" w:h="16838"/>
      <w:pgMar w:top="1440" w:right="1080" w:bottom="1440" w:left="1080" w:header="283"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E8D88" w14:textId="77777777" w:rsidR="00CC5D28" w:rsidRDefault="00CC5D28" w:rsidP="005003A2">
      <w:pPr>
        <w:spacing w:after="0" w:line="240" w:lineRule="auto"/>
      </w:pPr>
      <w:r>
        <w:separator/>
      </w:r>
    </w:p>
  </w:endnote>
  <w:endnote w:type="continuationSeparator" w:id="0">
    <w:p w14:paraId="52FBA3E7" w14:textId="77777777" w:rsidR="00CC5D28" w:rsidRDefault="00CC5D28" w:rsidP="00500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6C1D8" w14:textId="2987D94B" w:rsidR="00F65F77" w:rsidRPr="00667CC1" w:rsidRDefault="00F65F77" w:rsidP="00D41CAF">
    <w:pPr>
      <w:jc w:val="center"/>
      <w:rPr>
        <w:rFonts w:ascii="Lucida Calligraphy" w:hAnsi="Lucida Calligraphy"/>
        <w:b/>
        <w:sz w:val="24"/>
        <w:szCs w:val="24"/>
      </w:rPr>
    </w:pPr>
    <w:r w:rsidRPr="008E4F24">
      <w:rPr>
        <w:noProof/>
        <w:sz w:val="16"/>
        <w:szCs w:val="16"/>
        <w:lang w:eastAsia="en-NZ"/>
      </w:rPr>
      <w:drawing>
        <wp:anchor distT="0" distB="0" distL="114300" distR="114300" simplePos="0" relativeHeight="251661312" behindDoc="1" locked="0" layoutInCell="1" allowOverlap="1" wp14:anchorId="13518998" wp14:editId="3A1837D4">
          <wp:simplePos x="0" y="0"/>
          <wp:positionH relativeFrom="column">
            <wp:posOffset>-914400</wp:posOffset>
          </wp:positionH>
          <wp:positionV relativeFrom="paragraph">
            <wp:posOffset>-36195</wp:posOffset>
          </wp:positionV>
          <wp:extent cx="8113395" cy="762000"/>
          <wp:effectExtent l="0" t="0" r="1905" b="0"/>
          <wp:wrapTight wrapText="bothSides">
            <wp:wrapPolygon edited="0">
              <wp:start x="0" y="0"/>
              <wp:lineTo x="0" y="21060"/>
              <wp:lineTo x="21554" y="21060"/>
              <wp:lineTo x="21554" y="0"/>
              <wp:lineTo x="0" y="0"/>
            </wp:wrapPolygon>
          </wp:wrapTight>
          <wp:docPr id="11" name="Picture 11" desc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13395"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7CC1">
      <w:rPr>
        <w:rFonts w:ascii="Lucida Calligraphy" w:hAnsi="Lucida Calligraphy"/>
        <w:b/>
        <w:sz w:val="16"/>
        <w:szCs w:val="16"/>
      </w:rPr>
      <w:t xml:space="preserve"> </w:t>
    </w:r>
    <w:r w:rsidR="008A74F0">
      <w:rPr>
        <w:rFonts w:ascii="Lucida Calligraphy" w:hAnsi="Lucida Calligraphy"/>
        <w:b/>
        <w:sz w:val="16"/>
        <w:szCs w:val="16"/>
      </w:rPr>
      <w:fldChar w:fldCharType="begin"/>
    </w:r>
    <w:r w:rsidR="008A74F0">
      <w:rPr>
        <w:rFonts w:ascii="Lucida Calligraphy" w:hAnsi="Lucida Calligraphy"/>
        <w:b/>
        <w:sz w:val="16"/>
        <w:szCs w:val="16"/>
      </w:rPr>
      <w:instrText xml:space="preserve"> FILENAME  \p  \* MERGEFORMAT </w:instrText>
    </w:r>
    <w:r w:rsidR="008A74F0">
      <w:rPr>
        <w:rFonts w:ascii="Lucida Calligraphy" w:hAnsi="Lucida Calligraphy"/>
        <w:b/>
        <w:sz w:val="16"/>
        <w:szCs w:val="16"/>
      </w:rPr>
      <w:fldChar w:fldCharType="separate"/>
    </w:r>
    <w:r w:rsidR="008A74F0">
      <w:rPr>
        <w:rFonts w:ascii="Lucida Calligraphy" w:hAnsi="Lucida Calligraphy"/>
        <w:b/>
        <w:noProof/>
        <w:sz w:val="16"/>
        <w:szCs w:val="16"/>
      </w:rPr>
      <w:t>Y:\Nags and Folder Contents\Revised Nags 2017 2018\Finance and Property 2018.docx</w:t>
    </w:r>
    <w:r w:rsidR="008A74F0">
      <w:rPr>
        <w:rFonts w:ascii="Lucida Calligraphy" w:hAnsi="Lucida Calligraphy"/>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5E8F9" w14:textId="77777777" w:rsidR="00CC5D28" w:rsidRDefault="00CC5D28" w:rsidP="005003A2">
      <w:pPr>
        <w:spacing w:after="0" w:line="240" w:lineRule="auto"/>
      </w:pPr>
      <w:r>
        <w:separator/>
      </w:r>
    </w:p>
  </w:footnote>
  <w:footnote w:type="continuationSeparator" w:id="0">
    <w:p w14:paraId="63C4F850" w14:textId="77777777" w:rsidR="00CC5D28" w:rsidRDefault="00CC5D28" w:rsidP="005003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49A2F" w14:textId="77777777" w:rsidR="00F65F77" w:rsidRDefault="00F65F77">
    <w:pPr>
      <w:pStyle w:val="Header"/>
    </w:pPr>
    <w:r w:rsidRPr="00F00D75">
      <w:rPr>
        <w:noProof/>
        <w:lang w:eastAsia="en-NZ"/>
      </w:rPr>
      <w:drawing>
        <wp:anchor distT="0" distB="0" distL="114300" distR="114300" simplePos="0" relativeHeight="251663360" behindDoc="1" locked="0" layoutInCell="1" allowOverlap="1" wp14:anchorId="7813C796" wp14:editId="29DCB67C">
          <wp:simplePos x="0" y="0"/>
          <wp:positionH relativeFrom="column">
            <wp:posOffset>1581150</wp:posOffset>
          </wp:positionH>
          <wp:positionV relativeFrom="paragraph">
            <wp:posOffset>-45720</wp:posOffset>
          </wp:positionV>
          <wp:extent cx="2343150" cy="566420"/>
          <wp:effectExtent l="0" t="0" r="0" b="5080"/>
          <wp:wrapTight wrapText="bothSides">
            <wp:wrapPolygon edited="0">
              <wp:start x="0" y="0"/>
              <wp:lineTo x="0" y="21067"/>
              <wp:lineTo x="21424" y="21067"/>
              <wp:lineTo x="214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3.gif"/>
                  <pic:cNvPicPr/>
                </pic:nvPicPr>
                <pic:blipFill>
                  <a:blip r:embed="rId1">
                    <a:extLst>
                      <a:ext uri="{28A0092B-C50C-407E-A947-70E740481C1C}">
                        <a14:useLocalDpi xmlns:a14="http://schemas.microsoft.com/office/drawing/2010/main" val="0"/>
                      </a:ext>
                    </a:extLst>
                  </a:blip>
                  <a:stretch>
                    <a:fillRect/>
                  </a:stretch>
                </pic:blipFill>
                <pic:spPr>
                  <a:xfrm>
                    <a:off x="0" y="0"/>
                    <a:ext cx="2343150" cy="5664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4BB"/>
    <w:multiLevelType w:val="hybridMultilevel"/>
    <w:tmpl w:val="3CACEFB0"/>
    <w:lvl w:ilvl="0" w:tplc="E55E09FA">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5"/>
      <w:numFmt w:val="bullet"/>
      <w:lvlText w:val=""/>
      <w:lvlJc w:val="left"/>
      <w:pPr>
        <w:tabs>
          <w:tab w:val="num" w:pos="2340"/>
        </w:tabs>
        <w:ind w:left="2320" w:hanging="340"/>
      </w:pPr>
      <w:rPr>
        <w:rFonts w:ascii="Symbol" w:hAnsi="Symbol" w:hint="default"/>
      </w:rPr>
    </w:lvl>
    <w:lvl w:ilvl="3" w:tplc="FFFFFFFF">
      <w:start w:val="1"/>
      <w:numFmt w:val="lowerRoman"/>
      <w:lvlText w:val="%4)"/>
      <w:lvlJc w:val="left"/>
      <w:pPr>
        <w:tabs>
          <w:tab w:val="num" w:pos="3240"/>
        </w:tabs>
        <w:ind w:left="2880" w:hanging="360"/>
      </w:pPr>
      <w:rPr>
        <w:rFont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0A9590E"/>
    <w:multiLevelType w:val="hybridMultilevel"/>
    <w:tmpl w:val="38A8F71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
    <w:nsid w:val="16E34399"/>
    <w:multiLevelType w:val="hybridMultilevel"/>
    <w:tmpl w:val="328204EA"/>
    <w:lvl w:ilvl="0" w:tplc="14090019">
      <w:start w:val="1"/>
      <w:numFmt w:val="lowerLetter"/>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73B5B66"/>
    <w:multiLevelType w:val="hybridMultilevel"/>
    <w:tmpl w:val="801C140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
    <w:nsid w:val="19144132"/>
    <w:multiLevelType w:val="hybridMultilevel"/>
    <w:tmpl w:val="96E8D130"/>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nsid w:val="1F385619"/>
    <w:multiLevelType w:val="multilevel"/>
    <w:tmpl w:val="A088077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2486872"/>
    <w:multiLevelType w:val="multilevel"/>
    <w:tmpl w:val="74160C1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D91E4B"/>
    <w:multiLevelType w:val="hybridMultilevel"/>
    <w:tmpl w:val="94FE5BD0"/>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8020154"/>
    <w:multiLevelType w:val="hybridMultilevel"/>
    <w:tmpl w:val="5D68C65C"/>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320F2D43"/>
    <w:multiLevelType w:val="hybridMultilevel"/>
    <w:tmpl w:val="77D6C1E4"/>
    <w:lvl w:ilvl="0" w:tplc="DA489BFA">
      <w:start w:val="1"/>
      <w:numFmt w:val="decimal"/>
      <w:lvlText w:val="%1."/>
      <w:lvlJc w:val="left"/>
      <w:pPr>
        <w:ind w:left="720" w:hanging="360"/>
      </w:pPr>
      <w:rPr>
        <w:sz w:val="20"/>
        <w:szCs w:val="20"/>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35293033"/>
    <w:multiLevelType w:val="hybridMultilevel"/>
    <w:tmpl w:val="166EC0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8CB0BD8"/>
    <w:multiLevelType w:val="hybridMultilevel"/>
    <w:tmpl w:val="883CDE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9D61755"/>
    <w:multiLevelType w:val="hybridMultilevel"/>
    <w:tmpl w:val="D9B453DE"/>
    <w:lvl w:ilvl="0" w:tplc="EABE0FE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E34B4D"/>
    <w:multiLevelType w:val="hybridMultilevel"/>
    <w:tmpl w:val="0F4E7D9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421F57D7"/>
    <w:multiLevelType w:val="hybridMultilevel"/>
    <w:tmpl w:val="145A2ADA"/>
    <w:lvl w:ilvl="0" w:tplc="14090019">
      <w:start w:val="1"/>
      <w:numFmt w:val="lowerLetter"/>
      <w:lvlText w:val="%1."/>
      <w:lvlJc w:val="left"/>
      <w:pPr>
        <w:ind w:left="1004" w:hanging="360"/>
      </w:pPr>
    </w:lvl>
    <w:lvl w:ilvl="1" w:tplc="14090019" w:tentative="1">
      <w:start w:val="1"/>
      <w:numFmt w:val="lowerLetter"/>
      <w:lvlText w:val="%2."/>
      <w:lvlJc w:val="left"/>
      <w:pPr>
        <w:ind w:left="1724" w:hanging="360"/>
      </w:pPr>
    </w:lvl>
    <w:lvl w:ilvl="2" w:tplc="1409001B" w:tentative="1">
      <w:start w:val="1"/>
      <w:numFmt w:val="lowerRoman"/>
      <w:lvlText w:val="%3."/>
      <w:lvlJc w:val="right"/>
      <w:pPr>
        <w:ind w:left="2444" w:hanging="180"/>
      </w:pPr>
    </w:lvl>
    <w:lvl w:ilvl="3" w:tplc="1409000F" w:tentative="1">
      <w:start w:val="1"/>
      <w:numFmt w:val="decimal"/>
      <w:lvlText w:val="%4."/>
      <w:lvlJc w:val="left"/>
      <w:pPr>
        <w:ind w:left="3164" w:hanging="360"/>
      </w:pPr>
    </w:lvl>
    <w:lvl w:ilvl="4" w:tplc="14090019" w:tentative="1">
      <w:start w:val="1"/>
      <w:numFmt w:val="lowerLetter"/>
      <w:lvlText w:val="%5."/>
      <w:lvlJc w:val="left"/>
      <w:pPr>
        <w:ind w:left="3884" w:hanging="360"/>
      </w:pPr>
    </w:lvl>
    <w:lvl w:ilvl="5" w:tplc="1409001B" w:tentative="1">
      <w:start w:val="1"/>
      <w:numFmt w:val="lowerRoman"/>
      <w:lvlText w:val="%6."/>
      <w:lvlJc w:val="right"/>
      <w:pPr>
        <w:ind w:left="4604" w:hanging="180"/>
      </w:pPr>
    </w:lvl>
    <w:lvl w:ilvl="6" w:tplc="1409000F" w:tentative="1">
      <w:start w:val="1"/>
      <w:numFmt w:val="decimal"/>
      <w:lvlText w:val="%7."/>
      <w:lvlJc w:val="left"/>
      <w:pPr>
        <w:ind w:left="5324" w:hanging="360"/>
      </w:pPr>
    </w:lvl>
    <w:lvl w:ilvl="7" w:tplc="14090019" w:tentative="1">
      <w:start w:val="1"/>
      <w:numFmt w:val="lowerLetter"/>
      <w:lvlText w:val="%8."/>
      <w:lvlJc w:val="left"/>
      <w:pPr>
        <w:ind w:left="6044" w:hanging="360"/>
      </w:pPr>
    </w:lvl>
    <w:lvl w:ilvl="8" w:tplc="1409001B" w:tentative="1">
      <w:start w:val="1"/>
      <w:numFmt w:val="lowerRoman"/>
      <w:lvlText w:val="%9."/>
      <w:lvlJc w:val="right"/>
      <w:pPr>
        <w:ind w:left="6764" w:hanging="180"/>
      </w:pPr>
    </w:lvl>
  </w:abstractNum>
  <w:abstractNum w:abstractNumId="15">
    <w:nsid w:val="448D29E1"/>
    <w:multiLevelType w:val="hybridMultilevel"/>
    <w:tmpl w:val="80AA6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7F965E5"/>
    <w:multiLevelType w:val="hybridMultilevel"/>
    <w:tmpl w:val="977E2A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495207C3"/>
    <w:multiLevelType w:val="hybridMultilevel"/>
    <w:tmpl w:val="DEE4964C"/>
    <w:lvl w:ilvl="0" w:tplc="14090019">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A9E5542"/>
    <w:multiLevelType w:val="hybridMultilevel"/>
    <w:tmpl w:val="F65A9D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4B622095"/>
    <w:multiLevelType w:val="hybridMultilevel"/>
    <w:tmpl w:val="82ECF6D8"/>
    <w:lvl w:ilvl="0" w:tplc="1409000F">
      <w:start w:val="1"/>
      <w:numFmt w:val="decimal"/>
      <w:lvlText w:val="%1."/>
      <w:lvlJc w:val="left"/>
      <w:pPr>
        <w:tabs>
          <w:tab w:val="num" w:pos="360"/>
        </w:tabs>
        <w:ind w:left="360" w:hanging="360"/>
      </w:pPr>
      <w:rPr>
        <w:rFonts w:hint="default"/>
      </w:rPr>
    </w:lvl>
    <w:lvl w:ilvl="1" w:tplc="BB76347A" w:tentative="1">
      <w:start w:val="1"/>
      <w:numFmt w:val="bullet"/>
      <w:lvlText w:val="o"/>
      <w:lvlJc w:val="left"/>
      <w:pPr>
        <w:tabs>
          <w:tab w:val="num" w:pos="1440"/>
        </w:tabs>
        <w:ind w:left="1440" w:hanging="360"/>
      </w:pPr>
      <w:rPr>
        <w:rFonts w:ascii="Courier New" w:hAnsi="Courier New" w:hint="default"/>
      </w:rPr>
    </w:lvl>
    <w:lvl w:ilvl="2" w:tplc="74428A22" w:tentative="1">
      <w:start w:val="1"/>
      <w:numFmt w:val="bullet"/>
      <w:lvlText w:val=""/>
      <w:lvlJc w:val="left"/>
      <w:pPr>
        <w:tabs>
          <w:tab w:val="num" w:pos="2160"/>
        </w:tabs>
        <w:ind w:left="2160" w:hanging="360"/>
      </w:pPr>
      <w:rPr>
        <w:rFonts w:ascii="Wingdings" w:hAnsi="Wingdings" w:hint="default"/>
      </w:rPr>
    </w:lvl>
    <w:lvl w:ilvl="3" w:tplc="C346D248" w:tentative="1">
      <w:start w:val="1"/>
      <w:numFmt w:val="bullet"/>
      <w:lvlText w:val=""/>
      <w:lvlJc w:val="left"/>
      <w:pPr>
        <w:tabs>
          <w:tab w:val="num" w:pos="2880"/>
        </w:tabs>
        <w:ind w:left="2880" w:hanging="360"/>
      </w:pPr>
      <w:rPr>
        <w:rFonts w:ascii="Symbol" w:hAnsi="Symbol" w:hint="default"/>
      </w:rPr>
    </w:lvl>
    <w:lvl w:ilvl="4" w:tplc="9E72E586" w:tentative="1">
      <w:start w:val="1"/>
      <w:numFmt w:val="bullet"/>
      <w:lvlText w:val="o"/>
      <w:lvlJc w:val="left"/>
      <w:pPr>
        <w:tabs>
          <w:tab w:val="num" w:pos="3600"/>
        </w:tabs>
        <w:ind w:left="3600" w:hanging="360"/>
      </w:pPr>
      <w:rPr>
        <w:rFonts w:ascii="Courier New" w:hAnsi="Courier New" w:hint="default"/>
      </w:rPr>
    </w:lvl>
    <w:lvl w:ilvl="5" w:tplc="DB144C04" w:tentative="1">
      <w:start w:val="1"/>
      <w:numFmt w:val="bullet"/>
      <w:lvlText w:val=""/>
      <w:lvlJc w:val="left"/>
      <w:pPr>
        <w:tabs>
          <w:tab w:val="num" w:pos="4320"/>
        </w:tabs>
        <w:ind w:left="4320" w:hanging="360"/>
      </w:pPr>
      <w:rPr>
        <w:rFonts w:ascii="Wingdings" w:hAnsi="Wingdings" w:hint="default"/>
      </w:rPr>
    </w:lvl>
    <w:lvl w:ilvl="6" w:tplc="A4BE85DC" w:tentative="1">
      <w:start w:val="1"/>
      <w:numFmt w:val="bullet"/>
      <w:lvlText w:val=""/>
      <w:lvlJc w:val="left"/>
      <w:pPr>
        <w:tabs>
          <w:tab w:val="num" w:pos="5040"/>
        </w:tabs>
        <w:ind w:left="5040" w:hanging="360"/>
      </w:pPr>
      <w:rPr>
        <w:rFonts w:ascii="Symbol" w:hAnsi="Symbol" w:hint="default"/>
      </w:rPr>
    </w:lvl>
    <w:lvl w:ilvl="7" w:tplc="E4BC82F0" w:tentative="1">
      <w:start w:val="1"/>
      <w:numFmt w:val="bullet"/>
      <w:lvlText w:val="o"/>
      <w:lvlJc w:val="left"/>
      <w:pPr>
        <w:tabs>
          <w:tab w:val="num" w:pos="5760"/>
        </w:tabs>
        <w:ind w:left="5760" w:hanging="360"/>
      </w:pPr>
      <w:rPr>
        <w:rFonts w:ascii="Courier New" w:hAnsi="Courier New" w:hint="default"/>
      </w:rPr>
    </w:lvl>
    <w:lvl w:ilvl="8" w:tplc="D34CB266" w:tentative="1">
      <w:start w:val="1"/>
      <w:numFmt w:val="bullet"/>
      <w:lvlText w:val=""/>
      <w:lvlJc w:val="left"/>
      <w:pPr>
        <w:tabs>
          <w:tab w:val="num" w:pos="6480"/>
        </w:tabs>
        <w:ind w:left="6480" w:hanging="360"/>
      </w:pPr>
      <w:rPr>
        <w:rFonts w:ascii="Wingdings" w:hAnsi="Wingdings" w:hint="default"/>
      </w:rPr>
    </w:lvl>
  </w:abstractNum>
  <w:abstractNum w:abstractNumId="20">
    <w:nsid w:val="4F8A2AD6"/>
    <w:multiLevelType w:val="hybridMultilevel"/>
    <w:tmpl w:val="C5A609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EF6D47"/>
    <w:multiLevelType w:val="hybridMultilevel"/>
    <w:tmpl w:val="95869E70"/>
    <w:lvl w:ilvl="0" w:tplc="14090019">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6A3659F"/>
    <w:multiLevelType w:val="hybridMultilevel"/>
    <w:tmpl w:val="914A26F8"/>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595C5588"/>
    <w:multiLevelType w:val="multilevel"/>
    <w:tmpl w:val="2388645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5A5545AB"/>
    <w:multiLevelType w:val="hybridMultilevel"/>
    <w:tmpl w:val="FB4C185A"/>
    <w:lvl w:ilvl="0" w:tplc="1409000F">
      <w:start w:val="1"/>
      <w:numFmt w:val="decimal"/>
      <w:lvlText w:val="%1."/>
      <w:lvlJc w:val="left"/>
      <w:pPr>
        <w:tabs>
          <w:tab w:val="num" w:pos="720"/>
        </w:tabs>
        <w:ind w:left="720" w:hanging="360"/>
      </w:pPr>
      <w:rPr>
        <w:rFonts w:hint="default"/>
      </w:rPr>
    </w:lvl>
    <w:lvl w:ilvl="1" w:tplc="1B0C1F9A" w:tentative="1">
      <w:start w:val="1"/>
      <w:numFmt w:val="bullet"/>
      <w:lvlText w:val="o"/>
      <w:lvlJc w:val="left"/>
      <w:pPr>
        <w:tabs>
          <w:tab w:val="num" w:pos="1440"/>
        </w:tabs>
        <w:ind w:left="1440" w:hanging="360"/>
      </w:pPr>
      <w:rPr>
        <w:rFonts w:ascii="Courier New" w:hAnsi="Courier New" w:hint="default"/>
      </w:rPr>
    </w:lvl>
    <w:lvl w:ilvl="2" w:tplc="DA161BA2" w:tentative="1">
      <w:start w:val="1"/>
      <w:numFmt w:val="bullet"/>
      <w:lvlText w:val=""/>
      <w:lvlJc w:val="left"/>
      <w:pPr>
        <w:tabs>
          <w:tab w:val="num" w:pos="2160"/>
        </w:tabs>
        <w:ind w:left="2160" w:hanging="360"/>
      </w:pPr>
      <w:rPr>
        <w:rFonts w:ascii="Wingdings" w:hAnsi="Wingdings" w:hint="default"/>
      </w:rPr>
    </w:lvl>
    <w:lvl w:ilvl="3" w:tplc="5EA8E552" w:tentative="1">
      <w:start w:val="1"/>
      <w:numFmt w:val="bullet"/>
      <w:lvlText w:val=""/>
      <w:lvlJc w:val="left"/>
      <w:pPr>
        <w:tabs>
          <w:tab w:val="num" w:pos="2880"/>
        </w:tabs>
        <w:ind w:left="2880" w:hanging="360"/>
      </w:pPr>
      <w:rPr>
        <w:rFonts w:ascii="Symbol" w:hAnsi="Symbol" w:hint="default"/>
      </w:rPr>
    </w:lvl>
    <w:lvl w:ilvl="4" w:tplc="FE14DBC6" w:tentative="1">
      <w:start w:val="1"/>
      <w:numFmt w:val="bullet"/>
      <w:lvlText w:val="o"/>
      <w:lvlJc w:val="left"/>
      <w:pPr>
        <w:tabs>
          <w:tab w:val="num" w:pos="3600"/>
        </w:tabs>
        <w:ind w:left="3600" w:hanging="360"/>
      </w:pPr>
      <w:rPr>
        <w:rFonts w:ascii="Courier New" w:hAnsi="Courier New" w:hint="default"/>
      </w:rPr>
    </w:lvl>
    <w:lvl w:ilvl="5" w:tplc="B30EAA3C" w:tentative="1">
      <w:start w:val="1"/>
      <w:numFmt w:val="bullet"/>
      <w:lvlText w:val=""/>
      <w:lvlJc w:val="left"/>
      <w:pPr>
        <w:tabs>
          <w:tab w:val="num" w:pos="4320"/>
        </w:tabs>
        <w:ind w:left="4320" w:hanging="360"/>
      </w:pPr>
      <w:rPr>
        <w:rFonts w:ascii="Wingdings" w:hAnsi="Wingdings" w:hint="default"/>
      </w:rPr>
    </w:lvl>
    <w:lvl w:ilvl="6" w:tplc="6F908662" w:tentative="1">
      <w:start w:val="1"/>
      <w:numFmt w:val="bullet"/>
      <w:lvlText w:val=""/>
      <w:lvlJc w:val="left"/>
      <w:pPr>
        <w:tabs>
          <w:tab w:val="num" w:pos="5040"/>
        </w:tabs>
        <w:ind w:left="5040" w:hanging="360"/>
      </w:pPr>
      <w:rPr>
        <w:rFonts w:ascii="Symbol" w:hAnsi="Symbol" w:hint="default"/>
      </w:rPr>
    </w:lvl>
    <w:lvl w:ilvl="7" w:tplc="C98223FC" w:tentative="1">
      <w:start w:val="1"/>
      <w:numFmt w:val="bullet"/>
      <w:lvlText w:val="o"/>
      <w:lvlJc w:val="left"/>
      <w:pPr>
        <w:tabs>
          <w:tab w:val="num" w:pos="5760"/>
        </w:tabs>
        <w:ind w:left="5760" w:hanging="360"/>
      </w:pPr>
      <w:rPr>
        <w:rFonts w:ascii="Courier New" w:hAnsi="Courier New" w:hint="default"/>
      </w:rPr>
    </w:lvl>
    <w:lvl w:ilvl="8" w:tplc="CAD4B972" w:tentative="1">
      <w:start w:val="1"/>
      <w:numFmt w:val="bullet"/>
      <w:lvlText w:val=""/>
      <w:lvlJc w:val="left"/>
      <w:pPr>
        <w:tabs>
          <w:tab w:val="num" w:pos="6480"/>
        </w:tabs>
        <w:ind w:left="6480" w:hanging="360"/>
      </w:pPr>
      <w:rPr>
        <w:rFonts w:ascii="Wingdings" w:hAnsi="Wingdings" w:hint="default"/>
      </w:rPr>
    </w:lvl>
  </w:abstractNum>
  <w:abstractNum w:abstractNumId="25">
    <w:nsid w:val="5D7C3850"/>
    <w:multiLevelType w:val="hybridMultilevel"/>
    <w:tmpl w:val="4E22C984"/>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639E79A3"/>
    <w:multiLevelType w:val="hybridMultilevel"/>
    <w:tmpl w:val="606430C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63A04C34"/>
    <w:multiLevelType w:val="hybridMultilevel"/>
    <w:tmpl w:val="3E6E7BB0"/>
    <w:lvl w:ilvl="0" w:tplc="14090019">
      <w:start w:val="1"/>
      <w:numFmt w:val="lowerLetter"/>
      <w:lvlText w:val="%1."/>
      <w:lvlJc w:val="left"/>
      <w:pPr>
        <w:tabs>
          <w:tab w:val="num" w:pos="1080"/>
        </w:tabs>
        <w:ind w:left="108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CA1396D"/>
    <w:multiLevelType w:val="hybridMultilevel"/>
    <w:tmpl w:val="76F62C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7A971DB"/>
    <w:multiLevelType w:val="hybridMultilevel"/>
    <w:tmpl w:val="7CCABB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A4915E8"/>
    <w:multiLevelType w:val="hybridMultilevel"/>
    <w:tmpl w:val="2996C68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7BF53812"/>
    <w:multiLevelType w:val="multilevel"/>
    <w:tmpl w:val="18B092D4"/>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0"/>
  </w:num>
  <w:num w:numId="2">
    <w:abstractNumId w:val="6"/>
  </w:num>
  <w:num w:numId="3">
    <w:abstractNumId w:val="14"/>
  </w:num>
  <w:num w:numId="4">
    <w:abstractNumId w:val="11"/>
  </w:num>
  <w:num w:numId="5">
    <w:abstractNumId w:val="3"/>
  </w:num>
  <w:num w:numId="6">
    <w:abstractNumId w:val="20"/>
  </w:num>
  <w:num w:numId="7">
    <w:abstractNumId w:val="23"/>
  </w:num>
  <w:num w:numId="8">
    <w:abstractNumId w:val="26"/>
  </w:num>
  <w:num w:numId="9">
    <w:abstractNumId w:val="7"/>
  </w:num>
  <w:num w:numId="10">
    <w:abstractNumId w:val="8"/>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9"/>
  </w:num>
  <w:num w:numId="14">
    <w:abstractNumId w:val="12"/>
  </w:num>
  <w:num w:numId="15">
    <w:abstractNumId w:val="15"/>
  </w:num>
  <w:num w:numId="16">
    <w:abstractNumId w:val="10"/>
  </w:num>
  <w:num w:numId="17">
    <w:abstractNumId w:val="29"/>
  </w:num>
  <w:num w:numId="18">
    <w:abstractNumId w:val="21"/>
  </w:num>
  <w:num w:numId="19">
    <w:abstractNumId w:val="17"/>
  </w:num>
  <w:num w:numId="20">
    <w:abstractNumId w:val="27"/>
  </w:num>
  <w:num w:numId="21">
    <w:abstractNumId w:val="25"/>
  </w:num>
  <w:num w:numId="22">
    <w:abstractNumId w:val="22"/>
  </w:num>
  <w:num w:numId="23">
    <w:abstractNumId w:val="4"/>
  </w:num>
  <w:num w:numId="24">
    <w:abstractNumId w:val="31"/>
  </w:num>
  <w:num w:numId="25">
    <w:abstractNumId w:val="13"/>
  </w:num>
  <w:num w:numId="26">
    <w:abstractNumId w:val="2"/>
  </w:num>
  <w:num w:numId="27">
    <w:abstractNumId w:val="0"/>
  </w:num>
  <w:num w:numId="28">
    <w:abstractNumId w:val="19"/>
  </w:num>
  <w:num w:numId="29">
    <w:abstractNumId w:val="16"/>
  </w:num>
  <w:num w:numId="30">
    <w:abstractNumId w:val="24"/>
  </w:num>
  <w:num w:numId="31">
    <w:abstractNumId w:val="1"/>
  </w:num>
  <w:num w:numId="32">
    <w:abstractNumId w:val="28"/>
  </w:num>
  <w:num w:numId="33">
    <w:abstractNumId w:val="18"/>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therine O'Connor">
    <w15:presenceInfo w15:providerId="Windows Live" w15:userId="5d9ec90bc819fa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3A2"/>
    <w:rsid w:val="00004C98"/>
    <w:rsid w:val="000054E9"/>
    <w:rsid w:val="00034365"/>
    <w:rsid w:val="00050968"/>
    <w:rsid w:val="000765DC"/>
    <w:rsid w:val="000F499D"/>
    <w:rsid w:val="00124B86"/>
    <w:rsid w:val="00140841"/>
    <w:rsid w:val="00142F2A"/>
    <w:rsid w:val="00184B5F"/>
    <w:rsid w:val="001969F1"/>
    <w:rsid w:val="001E05F5"/>
    <w:rsid w:val="002344AA"/>
    <w:rsid w:val="0026689E"/>
    <w:rsid w:val="00281066"/>
    <w:rsid w:val="002A20ED"/>
    <w:rsid w:val="002B00DB"/>
    <w:rsid w:val="00370C49"/>
    <w:rsid w:val="003C3910"/>
    <w:rsid w:val="00446670"/>
    <w:rsid w:val="004F3D25"/>
    <w:rsid w:val="005003A2"/>
    <w:rsid w:val="0052717E"/>
    <w:rsid w:val="005744BA"/>
    <w:rsid w:val="005A368B"/>
    <w:rsid w:val="005D1E60"/>
    <w:rsid w:val="0065004D"/>
    <w:rsid w:val="00650A6C"/>
    <w:rsid w:val="006514C0"/>
    <w:rsid w:val="006579CF"/>
    <w:rsid w:val="00667CC1"/>
    <w:rsid w:val="006A35F9"/>
    <w:rsid w:val="006F4C32"/>
    <w:rsid w:val="00725701"/>
    <w:rsid w:val="007A6F1F"/>
    <w:rsid w:val="007B3451"/>
    <w:rsid w:val="007C203E"/>
    <w:rsid w:val="00845BEC"/>
    <w:rsid w:val="008559D4"/>
    <w:rsid w:val="00892594"/>
    <w:rsid w:val="008A1D43"/>
    <w:rsid w:val="008A74F0"/>
    <w:rsid w:val="008E21B9"/>
    <w:rsid w:val="008E4F24"/>
    <w:rsid w:val="008F6B3E"/>
    <w:rsid w:val="0090077D"/>
    <w:rsid w:val="0093449A"/>
    <w:rsid w:val="00954EB0"/>
    <w:rsid w:val="00984F49"/>
    <w:rsid w:val="009910A8"/>
    <w:rsid w:val="009C7121"/>
    <w:rsid w:val="009E3044"/>
    <w:rsid w:val="00A05DB6"/>
    <w:rsid w:val="00A07D4A"/>
    <w:rsid w:val="00A47527"/>
    <w:rsid w:val="00A834C4"/>
    <w:rsid w:val="00AA0B35"/>
    <w:rsid w:val="00AF268C"/>
    <w:rsid w:val="00B30992"/>
    <w:rsid w:val="00B30F23"/>
    <w:rsid w:val="00B405B7"/>
    <w:rsid w:val="00B70429"/>
    <w:rsid w:val="00B71CD9"/>
    <w:rsid w:val="00B93185"/>
    <w:rsid w:val="00B94438"/>
    <w:rsid w:val="00BB7612"/>
    <w:rsid w:val="00BC506E"/>
    <w:rsid w:val="00C054BC"/>
    <w:rsid w:val="00C26907"/>
    <w:rsid w:val="00C453C5"/>
    <w:rsid w:val="00CC5D28"/>
    <w:rsid w:val="00CE1378"/>
    <w:rsid w:val="00D01417"/>
    <w:rsid w:val="00D36CA1"/>
    <w:rsid w:val="00D41CAF"/>
    <w:rsid w:val="00D43EA0"/>
    <w:rsid w:val="00D567A0"/>
    <w:rsid w:val="00D62ADE"/>
    <w:rsid w:val="00D7112C"/>
    <w:rsid w:val="00D80D0E"/>
    <w:rsid w:val="00D96BEA"/>
    <w:rsid w:val="00DB641E"/>
    <w:rsid w:val="00DD2D1F"/>
    <w:rsid w:val="00DE187D"/>
    <w:rsid w:val="00DE481F"/>
    <w:rsid w:val="00E030A4"/>
    <w:rsid w:val="00E201EB"/>
    <w:rsid w:val="00E37580"/>
    <w:rsid w:val="00E45B91"/>
    <w:rsid w:val="00E472FA"/>
    <w:rsid w:val="00E50ADC"/>
    <w:rsid w:val="00EC31AF"/>
    <w:rsid w:val="00EE070C"/>
    <w:rsid w:val="00EE6353"/>
    <w:rsid w:val="00EE6BC5"/>
    <w:rsid w:val="00F00D75"/>
    <w:rsid w:val="00F03DC8"/>
    <w:rsid w:val="00F100F9"/>
    <w:rsid w:val="00F65F77"/>
    <w:rsid w:val="00F8577C"/>
    <w:rsid w:val="00FC1B45"/>
    <w:rsid w:val="00FD47B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22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0D75"/>
    <w:pPr>
      <w:keepNext/>
      <w:spacing w:before="240" w:after="60" w:line="240" w:lineRule="auto"/>
      <w:outlineLvl w:val="0"/>
    </w:pPr>
    <w:rPr>
      <w:rFonts w:ascii="Arial" w:eastAsia="Times New Roman" w:hAnsi="Arial" w:cs="Arial"/>
      <w:b/>
      <w:bCs/>
      <w:kern w:val="32"/>
      <w:sz w:val="32"/>
      <w:szCs w:val="32"/>
      <w:lang w:val="en-AU"/>
    </w:rPr>
  </w:style>
  <w:style w:type="paragraph" w:styleId="Heading2">
    <w:name w:val="heading 2"/>
    <w:basedOn w:val="Normal"/>
    <w:next w:val="Normal"/>
    <w:link w:val="Heading2Char"/>
    <w:uiPriority w:val="9"/>
    <w:unhideWhenUsed/>
    <w:qFormat/>
    <w:rsid w:val="008F6B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84B5F"/>
    <w:pPr>
      <w:keepNext/>
      <w:keepLines/>
      <w:spacing w:before="200" w:after="0"/>
      <w:ind w:left="720" w:hanging="72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4B5F"/>
    <w:pPr>
      <w:keepNext/>
      <w:keepLines/>
      <w:spacing w:before="200" w:after="0"/>
      <w:ind w:left="864" w:hanging="864"/>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4B5F"/>
    <w:pPr>
      <w:keepNext/>
      <w:keepLines/>
      <w:spacing w:before="200" w:after="0"/>
      <w:ind w:left="1008" w:hanging="1008"/>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4B5F"/>
    <w:pPr>
      <w:keepNext/>
      <w:keepLines/>
      <w:spacing w:before="200" w:after="0"/>
      <w:ind w:left="1152" w:hanging="1152"/>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4B5F"/>
    <w:pPr>
      <w:keepNext/>
      <w:keepLines/>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4B5F"/>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84B5F"/>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03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3A2"/>
    <w:rPr>
      <w:rFonts w:ascii="Tahoma" w:hAnsi="Tahoma" w:cs="Tahoma"/>
      <w:sz w:val="16"/>
      <w:szCs w:val="16"/>
    </w:rPr>
  </w:style>
  <w:style w:type="paragraph" w:styleId="Header">
    <w:name w:val="header"/>
    <w:basedOn w:val="Normal"/>
    <w:link w:val="HeaderChar"/>
    <w:uiPriority w:val="99"/>
    <w:unhideWhenUsed/>
    <w:rsid w:val="005003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3A2"/>
  </w:style>
  <w:style w:type="paragraph" w:styleId="Footer">
    <w:name w:val="footer"/>
    <w:basedOn w:val="Normal"/>
    <w:link w:val="FooterChar"/>
    <w:unhideWhenUsed/>
    <w:rsid w:val="005003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3A2"/>
  </w:style>
  <w:style w:type="character" w:customStyle="1" w:styleId="Heading1Char">
    <w:name w:val="Heading 1 Char"/>
    <w:basedOn w:val="DefaultParagraphFont"/>
    <w:link w:val="Heading1"/>
    <w:rsid w:val="00F00D75"/>
    <w:rPr>
      <w:rFonts w:ascii="Arial" w:eastAsia="Times New Roman" w:hAnsi="Arial" w:cs="Arial"/>
      <w:b/>
      <w:bCs/>
      <w:kern w:val="32"/>
      <w:sz w:val="32"/>
      <w:szCs w:val="32"/>
      <w:lang w:val="en-AU"/>
    </w:rPr>
  </w:style>
  <w:style w:type="paragraph" w:styleId="ListParagraph">
    <w:name w:val="List Paragraph"/>
    <w:basedOn w:val="Normal"/>
    <w:uiPriority w:val="34"/>
    <w:qFormat/>
    <w:rsid w:val="007A6F1F"/>
    <w:pPr>
      <w:ind w:left="720"/>
      <w:contextualSpacing/>
    </w:pPr>
  </w:style>
  <w:style w:type="paragraph" w:styleId="BodyText">
    <w:name w:val="Body Text"/>
    <w:basedOn w:val="Normal"/>
    <w:link w:val="BodyTextChar"/>
    <w:rsid w:val="00D01417"/>
    <w:pPr>
      <w:spacing w:after="0" w:line="240" w:lineRule="auto"/>
      <w:jc w:val="center"/>
    </w:pPr>
    <w:rPr>
      <w:rFonts w:ascii="Times New Roman" w:eastAsia="Times New Roman" w:hAnsi="Times New Roman" w:cs="Times New Roman"/>
      <w:sz w:val="144"/>
      <w:szCs w:val="24"/>
      <w:lang w:val="en-US"/>
    </w:rPr>
  </w:style>
  <w:style w:type="character" w:customStyle="1" w:styleId="BodyTextChar">
    <w:name w:val="Body Text Char"/>
    <w:basedOn w:val="DefaultParagraphFont"/>
    <w:link w:val="BodyText"/>
    <w:rsid w:val="00D01417"/>
    <w:rPr>
      <w:rFonts w:ascii="Times New Roman" w:eastAsia="Times New Roman" w:hAnsi="Times New Roman" w:cs="Times New Roman"/>
      <w:sz w:val="144"/>
      <w:szCs w:val="24"/>
      <w:lang w:val="en-US"/>
    </w:rPr>
  </w:style>
  <w:style w:type="paragraph" w:styleId="NormalWeb">
    <w:name w:val="Normal (Web)"/>
    <w:basedOn w:val="Normal"/>
    <w:rsid w:val="00D0141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ample">
    <w:name w:val="Sample"/>
    <w:basedOn w:val="Normal"/>
    <w:autoRedefine/>
    <w:rsid w:val="00D01417"/>
    <w:pPr>
      <w:spacing w:after="240" w:line="240" w:lineRule="auto"/>
      <w:jc w:val="center"/>
    </w:pPr>
    <w:rPr>
      <w:rFonts w:ascii="Arial" w:eastAsia="Times New Roman" w:hAnsi="Arial" w:cs="Times New Roman"/>
      <w:b/>
      <w:sz w:val="28"/>
      <w:szCs w:val="20"/>
      <w:lang w:val="en-US" w:eastAsia="en-NZ"/>
    </w:rPr>
  </w:style>
  <w:style w:type="character" w:customStyle="1" w:styleId="Heading2Char">
    <w:name w:val="Heading 2 Char"/>
    <w:basedOn w:val="DefaultParagraphFont"/>
    <w:link w:val="Heading2"/>
    <w:uiPriority w:val="9"/>
    <w:rsid w:val="008F6B3E"/>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rsid w:val="00184B5F"/>
    <w:pPr>
      <w:spacing w:before="120" w:after="120" w:line="240" w:lineRule="auto"/>
    </w:pPr>
    <w:rPr>
      <w:rFonts w:ascii="Times New Roman" w:eastAsia="Times New Roman" w:hAnsi="Times New Roman" w:cs="Times New Roman"/>
      <w:b/>
      <w:bCs/>
      <w:caps/>
      <w:sz w:val="24"/>
      <w:szCs w:val="24"/>
      <w:lang w:val="en-AU"/>
    </w:rPr>
  </w:style>
  <w:style w:type="character" w:customStyle="1" w:styleId="Heading3Char">
    <w:name w:val="Heading 3 Char"/>
    <w:basedOn w:val="DefaultParagraphFont"/>
    <w:link w:val="Heading3"/>
    <w:uiPriority w:val="9"/>
    <w:semiHidden/>
    <w:rsid w:val="00184B5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84B5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84B5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84B5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84B5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84B5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84B5F"/>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954EB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2">
    <w:name w:val="toc 2"/>
    <w:basedOn w:val="Normal"/>
    <w:next w:val="Normal"/>
    <w:autoRedefine/>
    <w:uiPriority w:val="39"/>
    <w:unhideWhenUsed/>
    <w:rsid w:val="00954EB0"/>
    <w:pPr>
      <w:spacing w:after="100"/>
      <w:ind w:left="220"/>
    </w:pPr>
  </w:style>
  <w:style w:type="character" w:styleId="Hyperlink">
    <w:name w:val="Hyperlink"/>
    <w:basedOn w:val="DefaultParagraphFont"/>
    <w:uiPriority w:val="99"/>
    <w:unhideWhenUsed/>
    <w:rsid w:val="00954EB0"/>
    <w:rPr>
      <w:color w:val="0000FF" w:themeColor="hyperlink"/>
      <w:u w:val="single"/>
    </w:rPr>
  </w:style>
  <w:style w:type="paragraph" w:styleId="BodyTextIndent">
    <w:name w:val="Body Text Indent"/>
    <w:basedOn w:val="Normal"/>
    <w:link w:val="BodyTextIndentChar"/>
    <w:uiPriority w:val="99"/>
    <w:semiHidden/>
    <w:unhideWhenUsed/>
    <w:rsid w:val="000765DC"/>
    <w:pPr>
      <w:spacing w:after="120"/>
      <w:ind w:left="283"/>
    </w:pPr>
  </w:style>
  <w:style w:type="character" w:customStyle="1" w:styleId="BodyTextIndentChar">
    <w:name w:val="Body Text Indent Char"/>
    <w:basedOn w:val="DefaultParagraphFont"/>
    <w:link w:val="BodyTextIndent"/>
    <w:uiPriority w:val="99"/>
    <w:semiHidden/>
    <w:rsid w:val="000765DC"/>
  </w:style>
  <w:style w:type="paragraph" w:styleId="BodyTextIndent3">
    <w:name w:val="Body Text Indent 3"/>
    <w:basedOn w:val="Normal"/>
    <w:link w:val="BodyTextIndent3Char"/>
    <w:uiPriority w:val="99"/>
    <w:semiHidden/>
    <w:unhideWhenUsed/>
    <w:rsid w:val="000765D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765DC"/>
    <w:rPr>
      <w:sz w:val="16"/>
      <w:szCs w:val="16"/>
    </w:rPr>
  </w:style>
  <w:style w:type="paragraph" w:styleId="Title">
    <w:name w:val="Title"/>
    <w:basedOn w:val="Normal"/>
    <w:link w:val="TitleChar"/>
    <w:qFormat/>
    <w:rsid w:val="000765DC"/>
    <w:pPr>
      <w:spacing w:after="0" w:line="240" w:lineRule="auto"/>
      <w:jc w:val="center"/>
    </w:pPr>
    <w:rPr>
      <w:rFonts w:ascii="Times" w:eastAsia="Times" w:hAnsi="Times" w:cs="Times New Roman"/>
      <w:b/>
      <w:sz w:val="28"/>
      <w:szCs w:val="20"/>
      <w:lang w:val="en-US"/>
    </w:rPr>
  </w:style>
  <w:style w:type="character" w:customStyle="1" w:styleId="TitleChar">
    <w:name w:val="Title Char"/>
    <w:basedOn w:val="DefaultParagraphFont"/>
    <w:link w:val="Title"/>
    <w:rsid w:val="000765DC"/>
    <w:rPr>
      <w:rFonts w:ascii="Times" w:eastAsia="Times" w:hAnsi="Times" w:cs="Times New Roman"/>
      <w:b/>
      <w:sz w:val="28"/>
      <w:szCs w:val="20"/>
      <w:lang w:val="en-US"/>
    </w:rPr>
  </w:style>
  <w:style w:type="paragraph" w:styleId="Revision">
    <w:name w:val="Revision"/>
    <w:hidden/>
    <w:uiPriority w:val="99"/>
    <w:semiHidden/>
    <w:rsid w:val="00F100F9"/>
    <w:pPr>
      <w:spacing w:after="0" w:line="240" w:lineRule="auto"/>
    </w:pPr>
  </w:style>
  <w:style w:type="paragraph" w:styleId="NoSpacing">
    <w:name w:val="No Spacing"/>
    <w:uiPriority w:val="1"/>
    <w:qFormat/>
    <w:rsid w:val="00E201EB"/>
    <w:pPr>
      <w:spacing w:after="0" w:line="240" w:lineRule="auto"/>
    </w:pPr>
  </w:style>
  <w:style w:type="character" w:styleId="CommentReference">
    <w:name w:val="annotation reference"/>
    <w:basedOn w:val="DefaultParagraphFont"/>
    <w:uiPriority w:val="99"/>
    <w:semiHidden/>
    <w:unhideWhenUsed/>
    <w:rsid w:val="0090077D"/>
    <w:rPr>
      <w:sz w:val="16"/>
      <w:szCs w:val="16"/>
    </w:rPr>
  </w:style>
  <w:style w:type="paragraph" w:styleId="CommentText">
    <w:name w:val="annotation text"/>
    <w:basedOn w:val="Normal"/>
    <w:link w:val="CommentTextChar"/>
    <w:uiPriority w:val="99"/>
    <w:semiHidden/>
    <w:unhideWhenUsed/>
    <w:rsid w:val="0090077D"/>
    <w:pPr>
      <w:spacing w:line="240" w:lineRule="auto"/>
    </w:pPr>
    <w:rPr>
      <w:sz w:val="20"/>
      <w:szCs w:val="20"/>
    </w:rPr>
  </w:style>
  <w:style w:type="character" w:customStyle="1" w:styleId="CommentTextChar">
    <w:name w:val="Comment Text Char"/>
    <w:basedOn w:val="DefaultParagraphFont"/>
    <w:link w:val="CommentText"/>
    <w:uiPriority w:val="99"/>
    <w:semiHidden/>
    <w:rsid w:val="0090077D"/>
    <w:rPr>
      <w:sz w:val="20"/>
      <w:szCs w:val="20"/>
    </w:rPr>
  </w:style>
  <w:style w:type="paragraph" w:styleId="CommentSubject">
    <w:name w:val="annotation subject"/>
    <w:basedOn w:val="CommentText"/>
    <w:next w:val="CommentText"/>
    <w:link w:val="CommentSubjectChar"/>
    <w:uiPriority w:val="99"/>
    <w:semiHidden/>
    <w:unhideWhenUsed/>
    <w:rsid w:val="0090077D"/>
    <w:rPr>
      <w:b/>
      <w:bCs/>
    </w:rPr>
  </w:style>
  <w:style w:type="character" w:customStyle="1" w:styleId="CommentSubjectChar">
    <w:name w:val="Comment Subject Char"/>
    <w:basedOn w:val="CommentTextChar"/>
    <w:link w:val="CommentSubject"/>
    <w:uiPriority w:val="99"/>
    <w:semiHidden/>
    <w:rsid w:val="0090077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0D75"/>
    <w:pPr>
      <w:keepNext/>
      <w:spacing w:before="240" w:after="60" w:line="240" w:lineRule="auto"/>
      <w:outlineLvl w:val="0"/>
    </w:pPr>
    <w:rPr>
      <w:rFonts w:ascii="Arial" w:eastAsia="Times New Roman" w:hAnsi="Arial" w:cs="Arial"/>
      <w:b/>
      <w:bCs/>
      <w:kern w:val="32"/>
      <w:sz w:val="32"/>
      <w:szCs w:val="32"/>
      <w:lang w:val="en-AU"/>
    </w:rPr>
  </w:style>
  <w:style w:type="paragraph" w:styleId="Heading2">
    <w:name w:val="heading 2"/>
    <w:basedOn w:val="Normal"/>
    <w:next w:val="Normal"/>
    <w:link w:val="Heading2Char"/>
    <w:uiPriority w:val="9"/>
    <w:unhideWhenUsed/>
    <w:qFormat/>
    <w:rsid w:val="008F6B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84B5F"/>
    <w:pPr>
      <w:keepNext/>
      <w:keepLines/>
      <w:spacing w:before="200" w:after="0"/>
      <w:ind w:left="720" w:hanging="72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4B5F"/>
    <w:pPr>
      <w:keepNext/>
      <w:keepLines/>
      <w:spacing w:before="200" w:after="0"/>
      <w:ind w:left="864" w:hanging="864"/>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4B5F"/>
    <w:pPr>
      <w:keepNext/>
      <w:keepLines/>
      <w:spacing w:before="200" w:after="0"/>
      <w:ind w:left="1008" w:hanging="1008"/>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4B5F"/>
    <w:pPr>
      <w:keepNext/>
      <w:keepLines/>
      <w:spacing w:before="200" w:after="0"/>
      <w:ind w:left="1152" w:hanging="1152"/>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4B5F"/>
    <w:pPr>
      <w:keepNext/>
      <w:keepLines/>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4B5F"/>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84B5F"/>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03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3A2"/>
    <w:rPr>
      <w:rFonts w:ascii="Tahoma" w:hAnsi="Tahoma" w:cs="Tahoma"/>
      <w:sz w:val="16"/>
      <w:szCs w:val="16"/>
    </w:rPr>
  </w:style>
  <w:style w:type="paragraph" w:styleId="Header">
    <w:name w:val="header"/>
    <w:basedOn w:val="Normal"/>
    <w:link w:val="HeaderChar"/>
    <w:uiPriority w:val="99"/>
    <w:unhideWhenUsed/>
    <w:rsid w:val="005003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3A2"/>
  </w:style>
  <w:style w:type="paragraph" w:styleId="Footer">
    <w:name w:val="footer"/>
    <w:basedOn w:val="Normal"/>
    <w:link w:val="FooterChar"/>
    <w:unhideWhenUsed/>
    <w:rsid w:val="005003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3A2"/>
  </w:style>
  <w:style w:type="character" w:customStyle="1" w:styleId="Heading1Char">
    <w:name w:val="Heading 1 Char"/>
    <w:basedOn w:val="DefaultParagraphFont"/>
    <w:link w:val="Heading1"/>
    <w:rsid w:val="00F00D75"/>
    <w:rPr>
      <w:rFonts w:ascii="Arial" w:eastAsia="Times New Roman" w:hAnsi="Arial" w:cs="Arial"/>
      <w:b/>
      <w:bCs/>
      <w:kern w:val="32"/>
      <w:sz w:val="32"/>
      <w:szCs w:val="32"/>
      <w:lang w:val="en-AU"/>
    </w:rPr>
  </w:style>
  <w:style w:type="paragraph" w:styleId="ListParagraph">
    <w:name w:val="List Paragraph"/>
    <w:basedOn w:val="Normal"/>
    <w:uiPriority w:val="34"/>
    <w:qFormat/>
    <w:rsid w:val="007A6F1F"/>
    <w:pPr>
      <w:ind w:left="720"/>
      <w:contextualSpacing/>
    </w:pPr>
  </w:style>
  <w:style w:type="paragraph" w:styleId="BodyText">
    <w:name w:val="Body Text"/>
    <w:basedOn w:val="Normal"/>
    <w:link w:val="BodyTextChar"/>
    <w:rsid w:val="00D01417"/>
    <w:pPr>
      <w:spacing w:after="0" w:line="240" w:lineRule="auto"/>
      <w:jc w:val="center"/>
    </w:pPr>
    <w:rPr>
      <w:rFonts w:ascii="Times New Roman" w:eastAsia="Times New Roman" w:hAnsi="Times New Roman" w:cs="Times New Roman"/>
      <w:sz w:val="144"/>
      <w:szCs w:val="24"/>
      <w:lang w:val="en-US"/>
    </w:rPr>
  </w:style>
  <w:style w:type="character" w:customStyle="1" w:styleId="BodyTextChar">
    <w:name w:val="Body Text Char"/>
    <w:basedOn w:val="DefaultParagraphFont"/>
    <w:link w:val="BodyText"/>
    <w:rsid w:val="00D01417"/>
    <w:rPr>
      <w:rFonts w:ascii="Times New Roman" w:eastAsia="Times New Roman" w:hAnsi="Times New Roman" w:cs="Times New Roman"/>
      <w:sz w:val="144"/>
      <w:szCs w:val="24"/>
      <w:lang w:val="en-US"/>
    </w:rPr>
  </w:style>
  <w:style w:type="paragraph" w:styleId="NormalWeb">
    <w:name w:val="Normal (Web)"/>
    <w:basedOn w:val="Normal"/>
    <w:rsid w:val="00D0141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Sample">
    <w:name w:val="Sample"/>
    <w:basedOn w:val="Normal"/>
    <w:autoRedefine/>
    <w:rsid w:val="00D01417"/>
    <w:pPr>
      <w:spacing w:after="240" w:line="240" w:lineRule="auto"/>
      <w:jc w:val="center"/>
    </w:pPr>
    <w:rPr>
      <w:rFonts w:ascii="Arial" w:eastAsia="Times New Roman" w:hAnsi="Arial" w:cs="Times New Roman"/>
      <w:b/>
      <w:sz w:val="28"/>
      <w:szCs w:val="20"/>
      <w:lang w:val="en-US" w:eastAsia="en-NZ"/>
    </w:rPr>
  </w:style>
  <w:style w:type="character" w:customStyle="1" w:styleId="Heading2Char">
    <w:name w:val="Heading 2 Char"/>
    <w:basedOn w:val="DefaultParagraphFont"/>
    <w:link w:val="Heading2"/>
    <w:uiPriority w:val="9"/>
    <w:rsid w:val="008F6B3E"/>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rsid w:val="00184B5F"/>
    <w:pPr>
      <w:spacing w:before="120" w:after="120" w:line="240" w:lineRule="auto"/>
    </w:pPr>
    <w:rPr>
      <w:rFonts w:ascii="Times New Roman" w:eastAsia="Times New Roman" w:hAnsi="Times New Roman" w:cs="Times New Roman"/>
      <w:b/>
      <w:bCs/>
      <w:caps/>
      <w:sz w:val="24"/>
      <w:szCs w:val="24"/>
      <w:lang w:val="en-AU"/>
    </w:rPr>
  </w:style>
  <w:style w:type="character" w:customStyle="1" w:styleId="Heading3Char">
    <w:name w:val="Heading 3 Char"/>
    <w:basedOn w:val="DefaultParagraphFont"/>
    <w:link w:val="Heading3"/>
    <w:uiPriority w:val="9"/>
    <w:semiHidden/>
    <w:rsid w:val="00184B5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84B5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84B5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84B5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84B5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84B5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84B5F"/>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954EB0"/>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2">
    <w:name w:val="toc 2"/>
    <w:basedOn w:val="Normal"/>
    <w:next w:val="Normal"/>
    <w:autoRedefine/>
    <w:uiPriority w:val="39"/>
    <w:unhideWhenUsed/>
    <w:rsid w:val="00954EB0"/>
    <w:pPr>
      <w:spacing w:after="100"/>
      <w:ind w:left="220"/>
    </w:pPr>
  </w:style>
  <w:style w:type="character" w:styleId="Hyperlink">
    <w:name w:val="Hyperlink"/>
    <w:basedOn w:val="DefaultParagraphFont"/>
    <w:uiPriority w:val="99"/>
    <w:unhideWhenUsed/>
    <w:rsid w:val="00954EB0"/>
    <w:rPr>
      <w:color w:val="0000FF" w:themeColor="hyperlink"/>
      <w:u w:val="single"/>
    </w:rPr>
  </w:style>
  <w:style w:type="paragraph" w:styleId="BodyTextIndent">
    <w:name w:val="Body Text Indent"/>
    <w:basedOn w:val="Normal"/>
    <w:link w:val="BodyTextIndentChar"/>
    <w:uiPriority w:val="99"/>
    <w:semiHidden/>
    <w:unhideWhenUsed/>
    <w:rsid w:val="000765DC"/>
    <w:pPr>
      <w:spacing w:after="120"/>
      <w:ind w:left="283"/>
    </w:pPr>
  </w:style>
  <w:style w:type="character" w:customStyle="1" w:styleId="BodyTextIndentChar">
    <w:name w:val="Body Text Indent Char"/>
    <w:basedOn w:val="DefaultParagraphFont"/>
    <w:link w:val="BodyTextIndent"/>
    <w:uiPriority w:val="99"/>
    <w:semiHidden/>
    <w:rsid w:val="000765DC"/>
  </w:style>
  <w:style w:type="paragraph" w:styleId="BodyTextIndent3">
    <w:name w:val="Body Text Indent 3"/>
    <w:basedOn w:val="Normal"/>
    <w:link w:val="BodyTextIndent3Char"/>
    <w:uiPriority w:val="99"/>
    <w:semiHidden/>
    <w:unhideWhenUsed/>
    <w:rsid w:val="000765D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765DC"/>
    <w:rPr>
      <w:sz w:val="16"/>
      <w:szCs w:val="16"/>
    </w:rPr>
  </w:style>
  <w:style w:type="paragraph" w:styleId="Title">
    <w:name w:val="Title"/>
    <w:basedOn w:val="Normal"/>
    <w:link w:val="TitleChar"/>
    <w:qFormat/>
    <w:rsid w:val="000765DC"/>
    <w:pPr>
      <w:spacing w:after="0" w:line="240" w:lineRule="auto"/>
      <w:jc w:val="center"/>
    </w:pPr>
    <w:rPr>
      <w:rFonts w:ascii="Times" w:eastAsia="Times" w:hAnsi="Times" w:cs="Times New Roman"/>
      <w:b/>
      <w:sz w:val="28"/>
      <w:szCs w:val="20"/>
      <w:lang w:val="en-US"/>
    </w:rPr>
  </w:style>
  <w:style w:type="character" w:customStyle="1" w:styleId="TitleChar">
    <w:name w:val="Title Char"/>
    <w:basedOn w:val="DefaultParagraphFont"/>
    <w:link w:val="Title"/>
    <w:rsid w:val="000765DC"/>
    <w:rPr>
      <w:rFonts w:ascii="Times" w:eastAsia="Times" w:hAnsi="Times" w:cs="Times New Roman"/>
      <w:b/>
      <w:sz w:val="28"/>
      <w:szCs w:val="20"/>
      <w:lang w:val="en-US"/>
    </w:rPr>
  </w:style>
  <w:style w:type="paragraph" w:styleId="Revision">
    <w:name w:val="Revision"/>
    <w:hidden/>
    <w:uiPriority w:val="99"/>
    <w:semiHidden/>
    <w:rsid w:val="00F100F9"/>
    <w:pPr>
      <w:spacing w:after="0" w:line="240" w:lineRule="auto"/>
    </w:pPr>
  </w:style>
  <w:style w:type="paragraph" w:styleId="NoSpacing">
    <w:name w:val="No Spacing"/>
    <w:uiPriority w:val="1"/>
    <w:qFormat/>
    <w:rsid w:val="00E201EB"/>
    <w:pPr>
      <w:spacing w:after="0" w:line="240" w:lineRule="auto"/>
    </w:pPr>
  </w:style>
  <w:style w:type="character" w:styleId="CommentReference">
    <w:name w:val="annotation reference"/>
    <w:basedOn w:val="DefaultParagraphFont"/>
    <w:uiPriority w:val="99"/>
    <w:semiHidden/>
    <w:unhideWhenUsed/>
    <w:rsid w:val="0090077D"/>
    <w:rPr>
      <w:sz w:val="16"/>
      <w:szCs w:val="16"/>
    </w:rPr>
  </w:style>
  <w:style w:type="paragraph" w:styleId="CommentText">
    <w:name w:val="annotation text"/>
    <w:basedOn w:val="Normal"/>
    <w:link w:val="CommentTextChar"/>
    <w:uiPriority w:val="99"/>
    <w:semiHidden/>
    <w:unhideWhenUsed/>
    <w:rsid w:val="0090077D"/>
    <w:pPr>
      <w:spacing w:line="240" w:lineRule="auto"/>
    </w:pPr>
    <w:rPr>
      <w:sz w:val="20"/>
      <w:szCs w:val="20"/>
    </w:rPr>
  </w:style>
  <w:style w:type="character" w:customStyle="1" w:styleId="CommentTextChar">
    <w:name w:val="Comment Text Char"/>
    <w:basedOn w:val="DefaultParagraphFont"/>
    <w:link w:val="CommentText"/>
    <w:uiPriority w:val="99"/>
    <w:semiHidden/>
    <w:rsid w:val="0090077D"/>
    <w:rPr>
      <w:sz w:val="20"/>
      <w:szCs w:val="20"/>
    </w:rPr>
  </w:style>
  <w:style w:type="paragraph" w:styleId="CommentSubject">
    <w:name w:val="annotation subject"/>
    <w:basedOn w:val="CommentText"/>
    <w:next w:val="CommentText"/>
    <w:link w:val="CommentSubjectChar"/>
    <w:uiPriority w:val="99"/>
    <w:semiHidden/>
    <w:unhideWhenUsed/>
    <w:rsid w:val="0090077D"/>
    <w:rPr>
      <w:b/>
      <w:bCs/>
    </w:rPr>
  </w:style>
  <w:style w:type="character" w:customStyle="1" w:styleId="CommentSubjectChar">
    <w:name w:val="Comment Subject Char"/>
    <w:basedOn w:val="CommentTextChar"/>
    <w:link w:val="CommentSubject"/>
    <w:uiPriority w:val="99"/>
    <w:semiHidden/>
    <w:rsid w:val="009007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2AF0D-DF4D-4C6E-9F1C-08E2E7013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5662</Words>
  <Characters>32274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Erskine</dc:creator>
  <cp:lastModifiedBy>Maureen Erskine</cp:lastModifiedBy>
  <cp:revision>2</cp:revision>
  <cp:lastPrinted>2016-06-28T00:03:00Z</cp:lastPrinted>
  <dcterms:created xsi:type="dcterms:W3CDTF">2018-05-30T00:20:00Z</dcterms:created>
  <dcterms:modified xsi:type="dcterms:W3CDTF">2018-05-30T00:20:00Z</dcterms:modified>
</cp:coreProperties>
</file>